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41453F" w14:textId="1DE4E5AA" w:rsidR="003328BE" w:rsidRPr="003B3FD8" w:rsidRDefault="006615F7" w:rsidP="0098042A">
      <w:pPr>
        <w:pStyle w:val="Nzev"/>
        <w:rPr>
          <w:rFonts w:eastAsia="Times New Roman"/>
        </w:rPr>
      </w:pPr>
      <w:r w:rsidRPr="003B3FD8">
        <w:rPr>
          <w:rFonts w:eastAsia="Times New Roman"/>
        </w:rPr>
        <w:t>SMLOUVA NA</w:t>
      </w:r>
      <w:r w:rsidR="00120499" w:rsidRPr="003B3FD8">
        <w:rPr>
          <w:rFonts w:eastAsia="Times New Roman"/>
        </w:rPr>
        <w:t xml:space="preserve"> </w:t>
      </w:r>
      <w:r w:rsidR="008220E4" w:rsidRPr="003B3FD8">
        <w:rPr>
          <w:rFonts w:eastAsia="Times New Roman"/>
        </w:rPr>
        <w:t xml:space="preserve">VÝSADBU </w:t>
      </w:r>
      <w:r w:rsidR="003328BE" w:rsidRPr="003B3FD8">
        <w:rPr>
          <w:rFonts w:eastAsia="Times New Roman"/>
        </w:rPr>
        <w:t>POROSTU</w:t>
      </w:r>
      <w:r w:rsidR="00120499" w:rsidRPr="003B3FD8">
        <w:rPr>
          <w:rFonts w:eastAsia="Times New Roman"/>
        </w:rPr>
        <w:t xml:space="preserve"> A</w:t>
      </w:r>
      <w:r w:rsidR="0042192D" w:rsidRPr="003B3FD8">
        <w:rPr>
          <w:rFonts w:eastAsia="Times New Roman"/>
        </w:rPr>
        <w:t xml:space="preserve"> </w:t>
      </w:r>
      <w:r w:rsidR="009A6E2A" w:rsidRPr="003B3FD8">
        <w:rPr>
          <w:rFonts w:eastAsia="Times New Roman"/>
        </w:rPr>
        <w:t xml:space="preserve">PÉČI </w:t>
      </w:r>
      <w:r w:rsidR="003328BE" w:rsidRPr="003B3FD8">
        <w:rPr>
          <w:rFonts w:eastAsia="Times New Roman"/>
        </w:rPr>
        <w:t>O POROST</w:t>
      </w:r>
    </w:p>
    <w:p w14:paraId="69D072C4" w14:textId="77777777" w:rsidR="00030A24" w:rsidRPr="00030A24" w:rsidRDefault="00030A24" w:rsidP="0098042A">
      <w:pPr>
        <w:pStyle w:val="Nzev"/>
      </w:pPr>
      <w:r w:rsidRPr="00030A24">
        <w:t>(dále jen „smlouva“ nebo „SoD“)</w:t>
      </w:r>
    </w:p>
    <w:p w14:paraId="7CCFC50E" w14:textId="77777777" w:rsidR="00030A24" w:rsidRPr="0098042A" w:rsidRDefault="00030A24" w:rsidP="0098042A">
      <w:pPr>
        <w:pStyle w:val="Nzev"/>
        <w:rPr>
          <w:b w:val="0"/>
          <w:sz w:val="22"/>
          <w:szCs w:val="48"/>
          <w:lang w:eastAsia="cs-CZ"/>
        </w:rPr>
      </w:pPr>
    </w:p>
    <w:p w14:paraId="49C7B3F4" w14:textId="77777777" w:rsidR="00030A24" w:rsidRPr="0098042A" w:rsidRDefault="00030A24" w:rsidP="0098042A">
      <w:pPr>
        <w:pStyle w:val="Nzev"/>
        <w:rPr>
          <w:b w:val="0"/>
          <w:sz w:val="22"/>
          <w:szCs w:val="48"/>
          <w:lang w:eastAsia="cs-CZ"/>
        </w:rPr>
      </w:pPr>
      <w:r w:rsidRPr="0098042A">
        <w:rPr>
          <w:b w:val="0"/>
          <w:sz w:val="22"/>
          <w:szCs w:val="48"/>
          <w:lang w:eastAsia="cs-CZ"/>
        </w:rPr>
        <w:t>uzavřená</w:t>
      </w:r>
    </w:p>
    <w:p w14:paraId="0D4F79E0" w14:textId="77777777" w:rsidR="00030A24" w:rsidRPr="0098042A" w:rsidRDefault="00030A24" w:rsidP="0098042A">
      <w:pPr>
        <w:pStyle w:val="Nzev"/>
        <w:rPr>
          <w:b w:val="0"/>
          <w:sz w:val="22"/>
          <w:szCs w:val="48"/>
          <w:lang w:eastAsia="cs-CZ"/>
        </w:rPr>
      </w:pPr>
      <w:r w:rsidRPr="0098042A">
        <w:rPr>
          <w:b w:val="0"/>
          <w:sz w:val="22"/>
          <w:szCs w:val="48"/>
          <w:lang w:eastAsia="cs-CZ"/>
        </w:rPr>
        <w:t>podle § 2586 a násl. zákona č. 89/2012 Sb., občanský zákoník, ve znění pozdějších předpisů</w:t>
      </w:r>
    </w:p>
    <w:p w14:paraId="3D033EDF" w14:textId="77777777" w:rsidR="00030A24" w:rsidRPr="0098042A" w:rsidRDefault="00030A24" w:rsidP="0098042A">
      <w:pPr>
        <w:pStyle w:val="Nzev"/>
        <w:rPr>
          <w:b w:val="0"/>
          <w:sz w:val="22"/>
          <w:szCs w:val="48"/>
          <w:lang w:eastAsia="cs-CZ"/>
        </w:rPr>
      </w:pPr>
      <w:r w:rsidRPr="0098042A">
        <w:rPr>
          <w:b w:val="0"/>
          <w:sz w:val="22"/>
          <w:szCs w:val="48"/>
          <w:lang w:eastAsia="cs-CZ"/>
        </w:rPr>
        <w:t>(dále jen „občanský zákoník“)</w:t>
      </w:r>
    </w:p>
    <w:p w14:paraId="408FC934" w14:textId="77777777" w:rsidR="00030A24" w:rsidRPr="0098042A" w:rsidRDefault="00030A24" w:rsidP="0098042A">
      <w:pPr>
        <w:pStyle w:val="Nzev"/>
        <w:rPr>
          <w:b w:val="0"/>
          <w:sz w:val="22"/>
          <w:szCs w:val="48"/>
          <w:lang w:eastAsia="cs-CZ"/>
        </w:rPr>
      </w:pPr>
    </w:p>
    <w:p w14:paraId="6726A1B6" w14:textId="77777777" w:rsidR="00030A24" w:rsidRPr="0098042A" w:rsidRDefault="00030A24" w:rsidP="0098042A">
      <w:pPr>
        <w:pStyle w:val="Nzev"/>
        <w:rPr>
          <w:bCs/>
          <w:sz w:val="22"/>
          <w:szCs w:val="48"/>
          <w:lang w:eastAsia="cs-CZ"/>
        </w:rPr>
      </w:pPr>
      <w:r w:rsidRPr="0098042A">
        <w:rPr>
          <w:bCs/>
          <w:sz w:val="22"/>
          <w:szCs w:val="48"/>
          <w:lang w:eastAsia="cs-CZ"/>
        </w:rPr>
        <w:t>mezi smluvními stranami</w:t>
      </w:r>
    </w:p>
    <w:p w14:paraId="5C399928" w14:textId="77777777" w:rsidR="006615F7" w:rsidRPr="00D91ACC" w:rsidRDefault="006615F7" w:rsidP="006615F7">
      <w:pPr>
        <w:tabs>
          <w:tab w:val="left" w:pos="4820"/>
        </w:tabs>
        <w:spacing w:line="288" w:lineRule="auto"/>
        <w:rPr>
          <w:rFonts w:eastAsia="Times New Roman" w:cs="Arial"/>
          <w:lang w:eastAsia="cs-CZ"/>
        </w:rPr>
      </w:pPr>
    </w:p>
    <w:p w14:paraId="71462E7F" w14:textId="77777777" w:rsidR="00115C77" w:rsidRPr="003C6F82" w:rsidRDefault="00115C77" w:rsidP="00115C77">
      <w:pPr>
        <w:tabs>
          <w:tab w:val="left" w:pos="4253"/>
        </w:tabs>
        <w:spacing w:after="0" w:line="280" w:lineRule="exact"/>
        <w:jc w:val="both"/>
        <w:rPr>
          <w:rFonts w:eastAsia="Times New Roman" w:cs="Arial"/>
          <w:b/>
          <w:lang w:eastAsia="cs-CZ"/>
        </w:rPr>
      </w:pPr>
      <w:r w:rsidRPr="003C6F82">
        <w:rPr>
          <w:rFonts w:eastAsia="Times New Roman" w:cs="Arial"/>
          <w:b/>
          <w:lang w:eastAsia="cs-CZ"/>
        </w:rPr>
        <w:t>Objednatel:</w:t>
      </w:r>
    </w:p>
    <w:p w14:paraId="2C72BECB" w14:textId="77777777" w:rsidR="00115C77" w:rsidRPr="003C6F82" w:rsidRDefault="00115C77" w:rsidP="00115C77">
      <w:pPr>
        <w:spacing w:after="0" w:line="280" w:lineRule="exact"/>
        <w:jc w:val="both"/>
        <w:rPr>
          <w:rFonts w:eastAsia="Times New Roman" w:cs="Arial"/>
          <w:b/>
          <w:lang w:eastAsia="cs-CZ"/>
        </w:rPr>
      </w:pPr>
    </w:p>
    <w:p w14:paraId="490E3781" w14:textId="77777777" w:rsidR="00115C77" w:rsidRPr="003C6F82" w:rsidRDefault="00115C77" w:rsidP="00115C77">
      <w:pPr>
        <w:spacing w:after="0" w:line="280" w:lineRule="exact"/>
        <w:jc w:val="both"/>
        <w:rPr>
          <w:rFonts w:eastAsia="Times New Roman" w:cs="Arial"/>
          <w:b/>
          <w:lang w:eastAsia="cs-CZ"/>
        </w:rPr>
      </w:pPr>
      <w:r w:rsidRPr="003C6F82">
        <w:rPr>
          <w:rFonts w:eastAsia="Times New Roman" w:cs="Arial"/>
          <w:b/>
          <w:lang w:eastAsia="cs-CZ"/>
        </w:rPr>
        <w:t>Česká republika – Státní pozemkový úřad</w:t>
      </w:r>
    </w:p>
    <w:p w14:paraId="41742DD3" w14:textId="783C754B" w:rsidR="00115C77" w:rsidRPr="003C6F82" w:rsidRDefault="00115C77" w:rsidP="00115C77">
      <w:pPr>
        <w:spacing w:after="0" w:line="280" w:lineRule="exact"/>
        <w:jc w:val="both"/>
        <w:rPr>
          <w:rFonts w:eastAsia="Times New Roman" w:cs="Arial"/>
          <w:b/>
          <w:lang w:eastAsia="cs-CZ"/>
        </w:rPr>
      </w:pPr>
      <w:r w:rsidRPr="003C6F82">
        <w:rPr>
          <w:rFonts w:eastAsia="Times New Roman" w:cs="Arial"/>
          <w:b/>
          <w:lang w:eastAsia="cs-CZ"/>
        </w:rPr>
        <w:t>Sídlo:</w:t>
      </w:r>
      <w:r w:rsidRPr="003C6F82">
        <w:rPr>
          <w:rFonts w:eastAsia="Times New Roman" w:cs="Arial"/>
          <w:bCs/>
          <w:lang w:eastAsia="cs-CZ"/>
        </w:rPr>
        <w:t xml:space="preserve"> </w:t>
      </w:r>
      <w:bookmarkStart w:id="0" w:name="_Hlk16772519"/>
      <w:r w:rsidRPr="003C6F82">
        <w:rPr>
          <w:rFonts w:eastAsia="Times New Roman" w:cs="Arial"/>
          <w:lang w:eastAsia="cs-CZ"/>
        </w:rPr>
        <w:t>Husinecká 1024/</w:t>
      </w:r>
      <w:proofErr w:type="gramStart"/>
      <w:r w:rsidRPr="003C6F82">
        <w:rPr>
          <w:rFonts w:eastAsia="Times New Roman" w:cs="Arial"/>
          <w:lang w:eastAsia="cs-CZ"/>
        </w:rPr>
        <w:t>11a</w:t>
      </w:r>
      <w:proofErr w:type="gramEnd"/>
      <w:r w:rsidRPr="003C6F82">
        <w:rPr>
          <w:rFonts w:eastAsia="Times New Roman" w:cs="Arial"/>
          <w:lang w:eastAsia="cs-CZ"/>
        </w:rPr>
        <w:t>, 130 00 Praha 3</w:t>
      </w:r>
      <w:bookmarkEnd w:id="0"/>
    </w:p>
    <w:p w14:paraId="210EC8F4" w14:textId="2082598C" w:rsidR="00115C77" w:rsidRPr="004236C9" w:rsidRDefault="00115C77" w:rsidP="00115C77">
      <w:pPr>
        <w:overflowPunct w:val="0"/>
        <w:autoSpaceDE w:val="0"/>
        <w:autoSpaceDN w:val="0"/>
        <w:adjustRightInd w:val="0"/>
        <w:spacing w:after="0"/>
        <w:jc w:val="both"/>
        <w:textAlignment w:val="baseline"/>
        <w:rPr>
          <w:rFonts w:eastAsia="Times New Roman" w:cs="Arial"/>
          <w:b/>
          <w:snapToGrid w:val="0"/>
          <w:highlight w:val="yellow"/>
          <w:lang w:eastAsia="cs-CZ"/>
        </w:rPr>
      </w:pPr>
      <w:r w:rsidRPr="003C6F82">
        <w:rPr>
          <w:rFonts w:eastAsia="Times New Roman" w:cs="Arial"/>
          <w:b/>
          <w:lang w:eastAsia="cs-CZ"/>
        </w:rPr>
        <w:t xml:space="preserve">Krajský pozemkový úřad </w:t>
      </w:r>
      <w:r w:rsidR="00C067C8" w:rsidRPr="009813D8">
        <w:rPr>
          <w:rFonts w:eastAsia="Times New Roman" w:cs="Arial"/>
          <w:b/>
          <w:bCs/>
          <w:snapToGrid w:val="0"/>
          <w:lang w:eastAsia="cs-CZ"/>
        </w:rPr>
        <w:t>pro Ústecký kraj</w:t>
      </w:r>
    </w:p>
    <w:p w14:paraId="4F3FEF30" w14:textId="2C631F39" w:rsidR="00115C77" w:rsidRPr="003C6F82" w:rsidRDefault="00115C77" w:rsidP="00115C77">
      <w:pPr>
        <w:overflowPunct w:val="0"/>
        <w:autoSpaceDE w:val="0"/>
        <w:autoSpaceDN w:val="0"/>
        <w:adjustRightInd w:val="0"/>
        <w:spacing w:after="0"/>
        <w:jc w:val="both"/>
        <w:textAlignment w:val="baseline"/>
        <w:rPr>
          <w:rFonts w:eastAsia="Times New Roman" w:cs="Arial"/>
          <w:b/>
          <w:lang w:eastAsia="cs-CZ"/>
        </w:rPr>
      </w:pPr>
      <w:r w:rsidRPr="003C6F82">
        <w:rPr>
          <w:rFonts w:eastAsia="Times New Roman" w:cs="Arial"/>
          <w:b/>
          <w:lang w:eastAsia="cs-CZ"/>
        </w:rPr>
        <w:t>Adresa:</w:t>
      </w:r>
      <w:r w:rsidR="00C067C8">
        <w:rPr>
          <w:rFonts w:eastAsia="Times New Roman" w:cs="Arial"/>
          <w:b/>
          <w:lang w:eastAsia="cs-CZ"/>
        </w:rPr>
        <w:t xml:space="preserve"> </w:t>
      </w:r>
      <w:r w:rsidR="00C067C8" w:rsidRPr="008A6EFC">
        <w:rPr>
          <w:rFonts w:eastAsia="Times New Roman" w:cs="Arial"/>
          <w:bCs/>
          <w:lang w:eastAsia="cs-CZ"/>
        </w:rPr>
        <w:t>Husitská 2, 415 01 Teplice</w:t>
      </w:r>
    </w:p>
    <w:p w14:paraId="62C7E744" w14:textId="57871079" w:rsidR="00115C77" w:rsidRPr="004236C9" w:rsidRDefault="00115C77" w:rsidP="00115C77">
      <w:pPr>
        <w:overflowPunct w:val="0"/>
        <w:autoSpaceDE w:val="0"/>
        <w:autoSpaceDN w:val="0"/>
        <w:adjustRightInd w:val="0"/>
        <w:spacing w:after="0"/>
        <w:jc w:val="both"/>
        <w:textAlignment w:val="baseline"/>
        <w:rPr>
          <w:rFonts w:eastAsia="Times New Roman" w:cs="Arial"/>
          <w:b/>
          <w:snapToGrid w:val="0"/>
          <w:highlight w:val="yellow"/>
          <w:lang w:eastAsia="cs-CZ"/>
        </w:rPr>
      </w:pPr>
      <w:r w:rsidRPr="003C6F82">
        <w:rPr>
          <w:rFonts w:eastAsia="Times New Roman" w:cs="Arial"/>
          <w:b/>
          <w:lang w:eastAsia="cs-CZ"/>
        </w:rPr>
        <w:t xml:space="preserve">Pobočka </w:t>
      </w:r>
      <w:r w:rsidR="00C067C8" w:rsidRPr="00C067C8">
        <w:rPr>
          <w:rFonts w:eastAsia="Times New Roman" w:cs="Arial"/>
          <w:b/>
          <w:bCs/>
          <w:snapToGrid w:val="0"/>
          <w:lang w:eastAsia="cs-CZ"/>
        </w:rPr>
        <w:t>Teplice</w:t>
      </w:r>
    </w:p>
    <w:p w14:paraId="2A000BF3" w14:textId="7958177B" w:rsidR="00115C77" w:rsidRPr="00E113E2" w:rsidRDefault="00115C77" w:rsidP="00115C77">
      <w:pPr>
        <w:overflowPunct w:val="0"/>
        <w:autoSpaceDE w:val="0"/>
        <w:autoSpaceDN w:val="0"/>
        <w:adjustRightInd w:val="0"/>
        <w:spacing w:after="0"/>
        <w:jc w:val="both"/>
        <w:textAlignment w:val="baseline"/>
        <w:rPr>
          <w:rFonts w:eastAsia="Times New Roman" w:cs="Arial"/>
          <w:bCs/>
          <w:lang w:eastAsia="cs-CZ"/>
        </w:rPr>
      </w:pPr>
      <w:r w:rsidRPr="003C6F82">
        <w:rPr>
          <w:rFonts w:eastAsia="Times New Roman" w:cs="Arial"/>
          <w:b/>
          <w:lang w:eastAsia="cs-CZ"/>
        </w:rPr>
        <w:t>Adresa:</w:t>
      </w:r>
      <w:r w:rsidR="00E113E2">
        <w:rPr>
          <w:rFonts w:eastAsia="Times New Roman" w:cs="Arial"/>
          <w:b/>
          <w:lang w:eastAsia="cs-CZ"/>
        </w:rPr>
        <w:t xml:space="preserve"> </w:t>
      </w:r>
      <w:r w:rsidR="00E113E2">
        <w:rPr>
          <w:rFonts w:eastAsia="Times New Roman" w:cs="Arial"/>
          <w:bCs/>
          <w:lang w:eastAsia="cs-CZ"/>
        </w:rPr>
        <w:t>Masarykova 2421/66, 415 01 Teplice</w:t>
      </w:r>
    </w:p>
    <w:p w14:paraId="65AAD0FE" w14:textId="561347E0" w:rsidR="00A03A88" w:rsidRPr="008A6EFC" w:rsidRDefault="00115C77" w:rsidP="00A03A88">
      <w:pPr>
        <w:overflowPunct w:val="0"/>
        <w:autoSpaceDE w:val="0"/>
        <w:autoSpaceDN w:val="0"/>
        <w:adjustRightInd w:val="0"/>
        <w:spacing w:after="0"/>
        <w:ind w:left="284" w:hanging="284"/>
        <w:textAlignment w:val="baseline"/>
        <w:rPr>
          <w:rFonts w:eastAsia="Lucida Sans Unicode" w:cs="Arial"/>
          <w:bCs/>
          <w:lang w:eastAsia="cs-CZ"/>
        </w:rPr>
      </w:pPr>
      <w:r w:rsidRPr="003C6F82">
        <w:rPr>
          <w:rFonts w:eastAsia="Lucida Sans Unicode" w:cs="Arial"/>
          <w:lang w:eastAsia="cs-CZ"/>
        </w:rPr>
        <w:t>zastoupený:</w:t>
      </w:r>
      <w:r>
        <w:rPr>
          <w:rFonts w:eastAsia="Lucida Sans Unicode" w:cs="Arial"/>
          <w:lang w:eastAsia="cs-CZ"/>
        </w:rPr>
        <w:t xml:space="preserve"> </w:t>
      </w:r>
      <w:r w:rsidR="00A03A88">
        <w:rPr>
          <w:rFonts w:eastAsia="Lucida Sans Unicode" w:cs="Arial"/>
          <w:bCs/>
          <w:lang w:eastAsia="cs-CZ"/>
        </w:rPr>
        <w:t>Mgr</w:t>
      </w:r>
      <w:r w:rsidR="00A03A88" w:rsidRPr="008A6EFC">
        <w:rPr>
          <w:rFonts w:eastAsia="Lucida Sans Unicode" w:cs="Arial"/>
          <w:bCs/>
          <w:lang w:eastAsia="cs-CZ"/>
        </w:rPr>
        <w:t>. Jaroslavou Kosejkovou, ředitelkou Krajského pozemkového úřadu</w:t>
      </w:r>
    </w:p>
    <w:p w14:paraId="5ED7207F" w14:textId="726F38C1" w:rsidR="00115C77" w:rsidRPr="003C6F82" w:rsidRDefault="00A03A88" w:rsidP="00A03A88">
      <w:pPr>
        <w:overflowPunct w:val="0"/>
        <w:autoSpaceDE w:val="0"/>
        <w:autoSpaceDN w:val="0"/>
        <w:adjustRightInd w:val="0"/>
        <w:spacing w:after="0"/>
        <w:ind w:left="1560" w:hanging="284"/>
        <w:jc w:val="both"/>
        <w:textAlignment w:val="baseline"/>
        <w:rPr>
          <w:rFonts w:eastAsia="Lucida Sans Unicode" w:cs="Arial"/>
          <w:lang w:eastAsia="cs-CZ"/>
        </w:rPr>
      </w:pPr>
      <w:r w:rsidRPr="008A6EFC">
        <w:rPr>
          <w:rFonts w:eastAsia="Lucida Sans Unicode" w:cs="Arial"/>
          <w:bCs/>
          <w:lang w:eastAsia="cs-CZ"/>
        </w:rPr>
        <w:t>pro Ústecký kraj</w:t>
      </w:r>
    </w:p>
    <w:p w14:paraId="7E06A351" w14:textId="14BF8D45" w:rsidR="00115C77" w:rsidRPr="003C6F82" w:rsidRDefault="00115C77" w:rsidP="00115C77">
      <w:pPr>
        <w:widowControl w:val="0"/>
        <w:tabs>
          <w:tab w:val="left" w:pos="4678"/>
        </w:tabs>
        <w:suppressAutoHyphens/>
        <w:spacing w:after="0" w:line="240" w:lineRule="auto"/>
        <w:ind w:left="4678" w:hanging="4678"/>
        <w:jc w:val="both"/>
        <w:rPr>
          <w:rFonts w:eastAsia="Lucida Sans Unicode" w:cs="Arial"/>
          <w:lang w:eastAsia="cs-CZ"/>
        </w:rPr>
      </w:pPr>
      <w:r w:rsidRPr="003C6F82">
        <w:rPr>
          <w:rFonts w:eastAsia="Lucida Sans Unicode" w:cs="Arial"/>
          <w:lang w:eastAsia="cs-CZ"/>
        </w:rPr>
        <w:t>ve smluvních záležitostech oprávněn jednat:</w:t>
      </w:r>
      <w:r w:rsidRPr="003C6F82">
        <w:rPr>
          <w:rFonts w:eastAsia="Lucida Sans Unicode" w:cs="Arial"/>
          <w:lang w:eastAsia="cs-CZ"/>
        </w:rPr>
        <w:tab/>
      </w:r>
      <w:r w:rsidR="00A03A88">
        <w:rPr>
          <w:rFonts w:eastAsia="Lucida Sans Unicode" w:cs="Arial"/>
          <w:lang w:eastAsia="cs-CZ"/>
        </w:rPr>
        <w:t>Mgr</w:t>
      </w:r>
      <w:r w:rsidR="00A03A88" w:rsidRPr="009813D8">
        <w:rPr>
          <w:rFonts w:eastAsia="Lucida Sans Unicode" w:cs="Arial"/>
          <w:lang w:eastAsia="cs-CZ"/>
        </w:rPr>
        <w:t>. Jaroslav</w:t>
      </w:r>
      <w:r w:rsidR="00A03A88">
        <w:rPr>
          <w:rFonts w:eastAsia="Lucida Sans Unicode" w:cs="Arial"/>
          <w:lang w:eastAsia="cs-CZ"/>
        </w:rPr>
        <w:t>a</w:t>
      </w:r>
      <w:r w:rsidR="00A03A88" w:rsidRPr="009813D8">
        <w:rPr>
          <w:rFonts w:eastAsia="Lucida Sans Unicode" w:cs="Arial"/>
          <w:lang w:eastAsia="cs-CZ"/>
        </w:rPr>
        <w:t xml:space="preserve"> Kosejkov</w:t>
      </w:r>
      <w:r w:rsidR="00A03A88">
        <w:rPr>
          <w:rFonts w:eastAsia="Lucida Sans Unicode" w:cs="Arial"/>
          <w:lang w:eastAsia="cs-CZ"/>
        </w:rPr>
        <w:t>á</w:t>
      </w:r>
      <w:r w:rsidR="00A03A88" w:rsidRPr="009813D8">
        <w:rPr>
          <w:rFonts w:eastAsia="Lucida Sans Unicode" w:cs="Arial"/>
          <w:lang w:eastAsia="cs-CZ"/>
        </w:rPr>
        <w:t>, ředitelk</w:t>
      </w:r>
      <w:r w:rsidR="00A03A88">
        <w:rPr>
          <w:rFonts w:eastAsia="Lucida Sans Unicode" w:cs="Arial"/>
          <w:lang w:eastAsia="cs-CZ"/>
        </w:rPr>
        <w:t>a</w:t>
      </w:r>
      <w:r w:rsidR="00A03A88" w:rsidRPr="009813D8">
        <w:rPr>
          <w:rFonts w:eastAsia="Lucida Sans Unicode" w:cs="Arial"/>
          <w:lang w:eastAsia="cs-CZ"/>
        </w:rPr>
        <w:t xml:space="preserve"> Krajského pozemkového úřadu</w:t>
      </w:r>
      <w:r w:rsidR="00A03A88">
        <w:rPr>
          <w:rFonts w:eastAsia="Lucida Sans Unicode" w:cs="Arial"/>
          <w:lang w:eastAsia="cs-CZ"/>
        </w:rPr>
        <w:t xml:space="preserve"> </w:t>
      </w:r>
      <w:r w:rsidR="00A03A88" w:rsidRPr="009813D8">
        <w:rPr>
          <w:rFonts w:eastAsia="Lucida Sans Unicode" w:cs="Arial"/>
          <w:lang w:eastAsia="cs-CZ"/>
        </w:rPr>
        <w:t>pro Ústecký kraj</w:t>
      </w:r>
      <w:r w:rsidR="00A03A88" w:rsidRPr="003C6F82" w:rsidDel="00A03A88">
        <w:rPr>
          <w:rFonts w:eastAsia="Lucida Sans Unicode" w:cs="Arial"/>
          <w:b/>
          <w:highlight w:val="yellow"/>
          <w:lang w:eastAsia="cs-CZ"/>
        </w:rPr>
        <w:t xml:space="preserve"> </w:t>
      </w:r>
    </w:p>
    <w:p w14:paraId="52FD0A08" w14:textId="2777B735" w:rsidR="00A03A88" w:rsidRDefault="00115C77" w:rsidP="002F0213">
      <w:pPr>
        <w:widowControl w:val="0"/>
        <w:tabs>
          <w:tab w:val="left" w:pos="4678"/>
        </w:tabs>
        <w:suppressAutoHyphens/>
        <w:spacing w:after="0" w:line="240" w:lineRule="auto"/>
        <w:ind w:left="4678" w:hanging="4678"/>
        <w:rPr>
          <w:rFonts w:eastAsia="Lucida Sans Unicode" w:cs="Arial"/>
          <w:b/>
          <w:highlight w:val="yellow"/>
          <w:lang w:eastAsia="cs-CZ"/>
        </w:rPr>
      </w:pPr>
      <w:r w:rsidRPr="003C6F82">
        <w:rPr>
          <w:rFonts w:eastAsia="Lucida Sans Unicode" w:cs="Arial"/>
          <w:lang w:eastAsia="cs-CZ"/>
        </w:rPr>
        <w:t xml:space="preserve">v </w:t>
      </w:r>
      <w:r w:rsidRPr="003C6F82">
        <w:rPr>
          <w:rFonts w:eastAsia="Lucida Sans Unicode" w:cs="Arial"/>
          <w:snapToGrid w:val="0"/>
          <w:lang w:eastAsia="cs-CZ"/>
        </w:rPr>
        <w:t>technických záležitostech oprávněn jednat:</w:t>
      </w:r>
      <w:r w:rsidRPr="005232DD">
        <w:rPr>
          <w:rFonts w:eastAsia="Lucida Sans Unicode" w:cs="Arial"/>
          <w:snapToGrid w:val="0"/>
          <w:color w:val="FF0000"/>
          <w:lang w:eastAsia="cs-CZ"/>
        </w:rPr>
        <w:tab/>
      </w:r>
      <w:r w:rsidR="00A03A88" w:rsidRPr="008A6EFC">
        <w:rPr>
          <w:rFonts w:eastAsia="Lucida Sans Unicode" w:cs="Arial"/>
          <w:bCs/>
          <w:lang w:eastAsia="cs-CZ"/>
        </w:rPr>
        <w:t>Simona Bílková, odborný rada, Pobočka Teplice</w:t>
      </w:r>
      <w:r w:rsidR="00A03A88" w:rsidRPr="003C6F82" w:rsidDel="00A03A88">
        <w:rPr>
          <w:rFonts w:eastAsia="Lucida Sans Unicode" w:cs="Arial"/>
          <w:b/>
          <w:highlight w:val="yellow"/>
          <w:lang w:eastAsia="cs-CZ"/>
        </w:rPr>
        <w:t xml:space="preserve"> </w:t>
      </w:r>
    </w:p>
    <w:p w14:paraId="5FB44BF1" w14:textId="1881EA5C" w:rsidR="00115C77" w:rsidRPr="003C6F82" w:rsidDel="00A03A88" w:rsidRDefault="00115C77" w:rsidP="00A03A88">
      <w:pPr>
        <w:widowControl w:val="0"/>
        <w:tabs>
          <w:tab w:val="left" w:pos="4678"/>
        </w:tabs>
        <w:suppressAutoHyphens/>
        <w:spacing w:after="0" w:line="240" w:lineRule="auto"/>
        <w:ind w:left="4678" w:hanging="4678"/>
        <w:jc w:val="both"/>
        <w:rPr>
          <w:del w:id="1" w:author="Hrachová Kristýna Ing." w:date="2026-01-19T12:40:00Z" w16du:dateUtc="2026-01-19T11:40:00Z"/>
          <w:rFonts w:eastAsia="Lucida Sans Unicode" w:cs="Arial"/>
          <w:snapToGrid w:val="0"/>
          <w:lang w:eastAsia="cs-CZ"/>
        </w:rPr>
      </w:pPr>
      <w:r w:rsidRPr="003C6F82">
        <w:rPr>
          <w:rFonts w:eastAsia="Lucida Sans Unicode" w:cs="Arial"/>
          <w:lang w:eastAsia="cs-CZ"/>
        </w:rPr>
        <w:t xml:space="preserve"> </w:t>
      </w:r>
    </w:p>
    <w:p w14:paraId="22D23D96" w14:textId="51F05426" w:rsidR="00115C77" w:rsidRPr="003C6F82" w:rsidRDefault="00115C77" w:rsidP="00A03A88">
      <w:pPr>
        <w:widowControl w:val="0"/>
        <w:tabs>
          <w:tab w:val="left" w:pos="4678"/>
        </w:tabs>
        <w:suppressAutoHyphens/>
        <w:spacing w:after="0" w:line="240" w:lineRule="auto"/>
        <w:ind w:left="4678" w:hanging="4678"/>
        <w:jc w:val="both"/>
        <w:rPr>
          <w:rFonts w:eastAsia="Lucida Sans Unicode" w:cs="Arial"/>
          <w:lang w:eastAsia="cs-CZ"/>
        </w:rPr>
      </w:pPr>
      <w:r w:rsidRPr="003C6F82">
        <w:rPr>
          <w:rFonts w:eastAsia="Lucida Sans Unicode" w:cs="Arial"/>
          <w:lang w:eastAsia="cs-CZ"/>
        </w:rPr>
        <w:tab/>
      </w:r>
    </w:p>
    <w:p w14:paraId="76915F95" w14:textId="1101C2B2" w:rsidR="00115C77" w:rsidRPr="003C6F82" w:rsidRDefault="00115C77" w:rsidP="00115C7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Tel.:</w:t>
      </w:r>
      <w:r w:rsidRPr="003C6F82">
        <w:rPr>
          <w:rFonts w:eastAsia="Lucida Sans Unicode" w:cs="Arial"/>
          <w:lang w:eastAsia="cs-CZ"/>
        </w:rPr>
        <w:tab/>
      </w:r>
      <w:r w:rsidR="00A03A88" w:rsidRPr="003C6F82">
        <w:rPr>
          <w:rFonts w:eastAsia="Lucida Sans Unicode" w:cs="Arial"/>
          <w:lang w:eastAsia="cs-CZ"/>
        </w:rPr>
        <w:t>+420</w:t>
      </w:r>
      <w:r w:rsidR="00A03A88">
        <w:t> </w:t>
      </w:r>
      <w:r w:rsidR="00A03A88" w:rsidRPr="00815AC7">
        <w:rPr>
          <w:rFonts w:eastAsia="Lucida Sans Unicode" w:cs="Arial"/>
          <w:lang w:eastAsia="cs-CZ"/>
        </w:rPr>
        <w:t>724</w:t>
      </w:r>
      <w:r w:rsidR="00A03A88">
        <w:rPr>
          <w:rFonts w:eastAsia="Lucida Sans Unicode" w:cs="Arial"/>
          <w:lang w:eastAsia="cs-CZ"/>
        </w:rPr>
        <w:t> </w:t>
      </w:r>
      <w:r w:rsidR="00A03A88" w:rsidRPr="00815AC7">
        <w:rPr>
          <w:rFonts w:eastAsia="Lucida Sans Unicode" w:cs="Arial"/>
          <w:lang w:eastAsia="cs-CZ"/>
        </w:rPr>
        <w:t>024</w:t>
      </w:r>
      <w:r w:rsidR="00A03A88">
        <w:rPr>
          <w:rFonts w:eastAsia="Lucida Sans Unicode" w:cs="Arial"/>
          <w:lang w:eastAsia="cs-CZ"/>
        </w:rPr>
        <w:t xml:space="preserve"> </w:t>
      </w:r>
      <w:r w:rsidR="00A03A88" w:rsidRPr="00815AC7">
        <w:rPr>
          <w:rFonts w:eastAsia="Lucida Sans Unicode" w:cs="Arial"/>
          <w:lang w:eastAsia="cs-CZ"/>
        </w:rPr>
        <w:t>996</w:t>
      </w:r>
    </w:p>
    <w:p w14:paraId="420CCAE5" w14:textId="397DF022" w:rsidR="00115C77" w:rsidRPr="003C6F82" w:rsidRDefault="00115C77" w:rsidP="00115C7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E-mail:</w:t>
      </w:r>
      <w:r w:rsidRPr="003C6F82">
        <w:rPr>
          <w:rFonts w:eastAsia="Lucida Sans Unicode" w:cs="Arial"/>
          <w:lang w:eastAsia="cs-CZ"/>
        </w:rPr>
        <w:tab/>
      </w:r>
      <w:r w:rsidR="00A03A88" w:rsidRPr="00815AC7">
        <w:rPr>
          <w:rFonts w:eastAsia="Lucida Sans Unicode" w:cs="Arial"/>
          <w:lang w:eastAsia="cs-CZ"/>
        </w:rPr>
        <w:t>teplice.pk@spu.gov.cz</w:t>
      </w:r>
      <w:r w:rsidR="00A03A88" w:rsidRPr="003C6F82" w:rsidDel="00A03A88">
        <w:rPr>
          <w:rFonts w:eastAsia="Lucida Sans Unicode" w:cs="Arial"/>
          <w:b/>
          <w:highlight w:val="yellow"/>
          <w:lang w:eastAsia="cs-CZ"/>
        </w:rPr>
        <w:t xml:space="preserve"> </w:t>
      </w:r>
    </w:p>
    <w:p w14:paraId="7FD07F17"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ID DS:</w:t>
      </w:r>
      <w:r w:rsidRPr="003C6F82">
        <w:rPr>
          <w:rFonts w:eastAsia="Lucida Sans Unicode" w:cs="Arial"/>
          <w:lang w:eastAsia="cs-CZ"/>
        </w:rPr>
        <w:tab/>
        <w:t>z49per3</w:t>
      </w:r>
    </w:p>
    <w:p w14:paraId="7CA895A1"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Bankovní spojení:</w:t>
      </w:r>
      <w:r w:rsidRPr="003C6F82">
        <w:rPr>
          <w:rFonts w:eastAsia="Lucida Sans Unicode" w:cs="Arial"/>
          <w:lang w:eastAsia="cs-CZ"/>
        </w:rPr>
        <w:tab/>
        <w:t>ČNB</w:t>
      </w:r>
    </w:p>
    <w:p w14:paraId="6A81407D"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t>Číslo účtu:</w:t>
      </w:r>
      <w:r w:rsidRPr="003C6F82">
        <w:rPr>
          <w:rFonts w:eastAsia="Lucida Sans Unicode" w:cs="Arial"/>
          <w:bCs/>
          <w:lang w:eastAsia="cs-CZ"/>
        </w:rPr>
        <w:tab/>
        <w:t>3723001/0710</w:t>
      </w:r>
    </w:p>
    <w:p w14:paraId="7B93F71D"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t>IČO:</w:t>
      </w:r>
      <w:r w:rsidRPr="003C6F82">
        <w:rPr>
          <w:rFonts w:eastAsia="Lucida Sans Unicode" w:cs="Arial"/>
          <w:bCs/>
          <w:lang w:eastAsia="cs-CZ"/>
        </w:rPr>
        <w:tab/>
        <w:t>01312774</w:t>
      </w:r>
    </w:p>
    <w:p w14:paraId="767C0F77"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t>DIČ:</w:t>
      </w:r>
      <w:r w:rsidRPr="003C6F82">
        <w:rPr>
          <w:rFonts w:eastAsia="Lucida Sans Unicode" w:cs="Arial"/>
          <w:bCs/>
          <w:lang w:eastAsia="cs-CZ"/>
        </w:rPr>
        <w:tab/>
        <w:t>CZ01312774 není plátcem DPH</w:t>
      </w:r>
    </w:p>
    <w:p w14:paraId="106A32DB" w14:textId="77777777" w:rsidR="00115C77" w:rsidRPr="003C6F82" w:rsidRDefault="00115C77" w:rsidP="00115C77">
      <w:pPr>
        <w:overflowPunct w:val="0"/>
        <w:autoSpaceDE w:val="0"/>
        <w:autoSpaceDN w:val="0"/>
        <w:adjustRightInd w:val="0"/>
        <w:spacing w:after="0"/>
        <w:jc w:val="both"/>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objednatel</w:t>
      </w:r>
      <w:r w:rsidRPr="003C6F82">
        <w:rPr>
          <w:rFonts w:eastAsia="Times New Roman" w:cs="Arial"/>
          <w:lang w:eastAsia="cs-CZ"/>
        </w:rPr>
        <w:t>“)</w:t>
      </w:r>
    </w:p>
    <w:p w14:paraId="552DC151" w14:textId="77777777" w:rsidR="00115C77" w:rsidRPr="009E2418" w:rsidRDefault="00115C77" w:rsidP="00115C77">
      <w:pPr>
        <w:tabs>
          <w:tab w:val="left" w:pos="4253"/>
        </w:tabs>
        <w:spacing w:after="0" w:line="280" w:lineRule="exact"/>
        <w:jc w:val="both"/>
        <w:rPr>
          <w:rFonts w:eastAsia="Times New Roman" w:cs="Arial"/>
          <w:bCs/>
          <w:lang w:eastAsia="cs-CZ"/>
        </w:rPr>
      </w:pPr>
    </w:p>
    <w:p w14:paraId="575E1E62" w14:textId="77777777" w:rsidR="00115C77" w:rsidRPr="003C6F82" w:rsidRDefault="00115C77" w:rsidP="00115C77">
      <w:pPr>
        <w:spacing w:line="288" w:lineRule="auto"/>
        <w:rPr>
          <w:rFonts w:eastAsia="Times New Roman" w:cs="Arial"/>
          <w:b/>
          <w:lang w:eastAsia="cs-CZ"/>
        </w:rPr>
      </w:pPr>
      <w:r w:rsidRPr="003C6F82">
        <w:rPr>
          <w:rFonts w:eastAsia="Times New Roman" w:cs="Arial"/>
          <w:b/>
          <w:lang w:eastAsia="cs-CZ"/>
        </w:rPr>
        <w:t>a</w:t>
      </w:r>
    </w:p>
    <w:p w14:paraId="50C08D43"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Zhotovitel:</w:t>
      </w:r>
    </w:p>
    <w:p w14:paraId="05F82041"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Jméno:</w:t>
      </w:r>
      <w:r>
        <w:rPr>
          <w:rFonts w:eastAsia="Times New Roman" w:cs="Arial"/>
          <w:b/>
          <w:lang w:eastAsia="cs-CZ"/>
        </w:rPr>
        <w:t xml:space="preserve"> </w:t>
      </w:r>
      <w:r w:rsidRPr="003C6F82">
        <w:rPr>
          <w:rFonts w:eastAsia="Times New Roman" w:cs="Arial"/>
          <w:b/>
          <w:bCs/>
          <w:snapToGrid w:val="0"/>
          <w:highlight w:val="yellow"/>
          <w:lang w:eastAsia="cs-CZ"/>
        </w:rPr>
        <w:t>[DOPLNIT]</w:t>
      </w:r>
    </w:p>
    <w:p w14:paraId="1AFA1A15"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Sídlo:</w:t>
      </w:r>
      <w:r w:rsidRPr="003C6F82">
        <w:rPr>
          <w:rFonts w:eastAsia="Times New Roman" w:cs="Arial"/>
          <w:bCs/>
          <w:lang w:eastAsia="cs-CZ"/>
        </w:rPr>
        <w:t xml:space="preserve"> </w:t>
      </w:r>
      <w:r w:rsidRPr="003C6F82">
        <w:rPr>
          <w:rFonts w:eastAsia="Times New Roman" w:cs="Arial"/>
          <w:b/>
          <w:bCs/>
          <w:snapToGrid w:val="0"/>
          <w:highlight w:val="yellow"/>
          <w:lang w:eastAsia="cs-CZ"/>
        </w:rPr>
        <w:t>[DOPLNIT]</w:t>
      </w:r>
    </w:p>
    <w:p w14:paraId="07C76183" w14:textId="426CC724" w:rsidR="00115C77" w:rsidRPr="003C6F82" w:rsidRDefault="00115C77" w:rsidP="00115C77">
      <w:pPr>
        <w:tabs>
          <w:tab w:val="left" w:pos="4253"/>
        </w:tabs>
        <w:spacing w:after="0" w:line="288" w:lineRule="auto"/>
        <w:jc w:val="both"/>
        <w:rPr>
          <w:rFonts w:eastAsia="Times New Roman" w:cs="Arial"/>
          <w:i/>
          <w:lang w:eastAsia="cs-CZ"/>
        </w:rPr>
      </w:pPr>
      <w:r w:rsidRPr="003C6F82">
        <w:rPr>
          <w:rFonts w:eastAsia="Times New Roman" w:cs="Arial"/>
          <w:lang w:eastAsia="cs-CZ"/>
        </w:rPr>
        <w:t>zastoupený:</w:t>
      </w:r>
      <w:r>
        <w:rPr>
          <w:rFonts w:eastAsia="Times New Roman" w:cs="Arial"/>
          <w:lang w:eastAsia="cs-CZ"/>
        </w:rPr>
        <w:t xml:space="preserve"> </w:t>
      </w:r>
      <w:r w:rsidRPr="003C6F82">
        <w:rPr>
          <w:rFonts w:eastAsia="Times New Roman" w:cs="Arial"/>
          <w:b/>
          <w:bCs/>
          <w:snapToGrid w:val="0"/>
          <w:highlight w:val="yellow"/>
          <w:lang w:eastAsia="cs-CZ"/>
        </w:rPr>
        <w:t>[DOPLNIT]</w:t>
      </w:r>
      <w:r w:rsidRPr="003C6F82">
        <w:rPr>
          <w:rFonts w:eastAsia="Times New Roman" w:cs="Arial"/>
          <w:bCs/>
          <w:snapToGrid w:val="0"/>
          <w:highlight w:val="yellow"/>
          <w:lang w:eastAsia="cs-CZ"/>
        </w:rPr>
        <w:t xml:space="preserve"> </w:t>
      </w:r>
      <w:r w:rsidRPr="003C6F82">
        <w:rPr>
          <w:rFonts w:eastAsia="Times New Roman" w:cs="Arial"/>
          <w:i/>
          <w:highlight w:val="yellow"/>
          <w:lang w:eastAsia="cs-CZ"/>
        </w:rPr>
        <w:t>statutární orgán (dle výpisu z obch.</w:t>
      </w:r>
      <w:r w:rsidR="00D32127">
        <w:rPr>
          <w:rFonts w:eastAsia="Times New Roman" w:cs="Arial"/>
          <w:i/>
          <w:highlight w:val="yellow"/>
          <w:lang w:eastAsia="cs-CZ"/>
        </w:rPr>
        <w:t xml:space="preserve"> </w:t>
      </w:r>
      <w:r w:rsidRPr="003C6F82">
        <w:rPr>
          <w:rFonts w:eastAsia="Times New Roman" w:cs="Arial"/>
          <w:i/>
          <w:highlight w:val="yellow"/>
          <w:lang w:eastAsia="cs-CZ"/>
        </w:rPr>
        <w:t>rejstříku)</w:t>
      </w:r>
    </w:p>
    <w:p w14:paraId="06F495D1"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sidRPr="003C6F82">
        <w:rPr>
          <w:rFonts w:eastAsia="Times New Roman" w:cs="Arial"/>
          <w:lang w:eastAsia="cs-CZ"/>
        </w:rPr>
        <w:tab/>
        <w:t>Tel.:</w:t>
      </w:r>
      <w:r w:rsidRPr="003C6F82">
        <w:rPr>
          <w:rFonts w:eastAsia="Times New Roman" w:cs="Arial"/>
          <w:lang w:eastAsia="cs-CZ"/>
        </w:rPr>
        <w:tab/>
      </w:r>
      <w:r w:rsidRPr="003C6F82">
        <w:rPr>
          <w:rFonts w:eastAsia="Times New Roman" w:cs="Arial"/>
          <w:b/>
          <w:bCs/>
          <w:snapToGrid w:val="0"/>
          <w:highlight w:val="yellow"/>
          <w:lang w:eastAsia="cs-CZ"/>
        </w:rPr>
        <w:t>[DOPLNIT]</w:t>
      </w:r>
    </w:p>
    <w:p w14:paraId="70242161" w14:textId="77777777" w:rsidR="00115C77" w:rsidRPr="003C6F82" w:rsidRDefault="00115C77" w:rsidP="00115C77">
      <w:pPr>
        <w:tabs>
          <w:tab w:val="left" w:pos="284"/>
          <w:tab w:val="left" w:pos="4678"/>
        </w:tabs>
        <w:spacing w:after="0" w:line="288" w:lineRule="auto"/>
        <w:ind w:right="-110"/>
        <w:jc w:val="both"/>
        <w:rPr>
          <w:rFonts w:eastAsia="Times New Roman" w:cs="Arial"/>
          <w:bCs/>
          <w:snapToGrid w:val="0"/>
          <w:lang w:eastAsia="cs-CZ"/>
        </w:rPr>
      </w:pPr>
      <w:r w:rsidRPr="003C6F82">
        <w:rPr>
          <w:rFonts w:eastAsia="Times New Roman" w:cs="Arial"/>
          <w:lang w:eastAsia="cs-CZ"/>
        </w:rPr>
        <w:tab/>
        <w:t>E-mail:</w:t>
      </w:r>
      <w:r w:rsidRPr="003C6F82">
        <w:rPr>
          <w:rFonts w:eastAsia="Times New Roman" w:cs="Arial"/>
          <w:lang w:eastAsia="cs-CZ"/>
        </w:rPr>
        <w:tab/>
      </w:r>
      <w:r w:rsidRPr="003C6F82">
        <w:rPr>
          <w:rFonts w:eastAsia="Times New Roman" w:cs="Arial"/>
          <w:b/>
          <w:bCs/>
          <w:snapToGrid w:val="0"/>
          <w:highlight w:val="yellow"/>
          <w:lang w:eastAsia="cs-CZ"/>
        </w:rPr>
        <w:t>[DOPLNIT]</w:t>
      </w:r>
    </w:p>
    <w:p w14:paraId="352177C1" w14:textId="77777777" w:rsidR="00115C77" w:rsidRPr="003C6F82" w:rsidRDefault="00115C77" w:rsidP="00115C77">
      <w:pPr>
        <w:tabs>
          <w:tab w:val="left" w:pos="284"/>
          <w:tab w:val="left" w:pos="4678"/>
        </w:tabs>
        <w:spacing w:after="0" w:line="288" w:lineRule="auto"/>
        <w:ind w:right="-110"/>
        <w:jc w:val="both"/>
        <w:rPr>
          <w:rFonts w:eastAsia="Times New Roman" w:cs="Arial"/>
          <w:b/>
          <w:bCs/>
          <w:snapToGrid w:val="0"/>
          <w:lang w:eastAsia="cs-CZ"/>
        </w:rPr>
      </w:pPr>
      <w:r>
        <w:rPr>
          <w:rFonts w:eastAsia="Times New Roman" w:cs="Arial"/>
          <w:snapToGrid w:val="0"/>
          <w:lang w:eastAsia="cs-CZ"/>
        </w:rPr>
        <w:tab/>
      </w:r>
      <w:r w:rsidRPr="003C6F82">
        <w:rPr>
          <w:rFonts w:eastAsia="Times New Roman" w:cs="Arial"/>
          <w:snapToGrid w:val="0"/>
          <w:lang w:eastAsia="cs-CZ"/>
        </w:rPr>
        <w:t>ID DS:</w:t>
      </w:r>
      <w:r w:rsidRPr="003C6F82">
        <w:rPr>
          <w:rFonts w:eastAsia="Times New Roman" w:cs="Arial"/>
          <w:bCs/>
          <w:snapToGrid w:val="0"/>
          <w:lang w:eastAsia="cs-CZ"/>
        </w:rPr>
        <w:tab/>
      </w:r>
      <w:r w:rsidRPr="003C6F82">
        <w:rPr>
          <w:rFonts w:eastAsia="Times New Roman" w:cs="Arial"/>
          <w:b/>
          <w:bCs/>
          <w:snapToGrid w:val="0"/>
          <w:highlight w:val="yellow"/>
          <w:lang w:eastAsia="cs-CZ"/>
        </w:rPr>
        <w:t>[DOPLNIT]</w:t>
      </w:r>
    </w:p>
    <w:p w14:paraId="5FFC0825" w14:textId="77777777" w:rsidR="00115C77" w:rsidRPr="003C6F82" w:rsidRDefault="00115C77" w:rsidP="00115C77">
      <w:pPr>
        <w:tabs>
          <w:tab w:val="left" w:pos="284"/>
          <w:tab w:val="left" w:pos="4678"/>
        </w:tabs>
        <w:spacing w:after="0" w:line="288" w:lineRule="auto"/>
        <w:ind w:right="-284"/>
        <w:rPr>
          <w:rFonts w:eastAsia="Times New Roman" w:cs="Arial"/>
          <w:lang w:eastAsia="cs-CZ"/>
        </w:rPr>
      </w:pPr>
      <w:r w:rsidRPr="003C6F82">
        <w:rPr>
          <w:rFonts w:eastAsia="Times New Roman" w:cs="Arial"/>
          <w:lang w:eastAsia="cs-CZ"/>
        </w:rPr>
        <w:t>v technických záležitostech je oprávněn jednat:</w:t>
      </w:r>
      <w:r w:rsidRPr="003C6F82">
        <w:rPr>
          <w:rFonts w:eastAsia="Times New Roman" w:cs="Arial"/>
          <w:lang w:eastAsia="cs-CZ"/>
        </w:rPr>
        <w:tab/>
      </w:r>
      <w:r w:rsidRPr="003C6F82">
        <w:rPr>
          <w:rFonts w:eastAsia="Times New Roman" w:cs="Arial"/>
          <w:b/>
          <w:bCs/>
          <w:snapToGrid w:val="0"/>
          <w:highlight w:val="yellow"/>
          <w:lang w:eastAsia="cs-CZ"/>
        </w:rPr>
        <w:t>[DOPLNIT]</w:t>
      </w:r>
    </w:p>
    <w:p w14:paraId="62D155E5"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ab/>
        <w:t>T</w:t>
      </w:r>
      <w:r w:rsidRPr="003C6F82">
        <w:rPr>
          <w:rFonts w:eastAsia="Times New Roman" w:cs="Arial"/>
          <w:lang w:eastAsia="cs-CZ"/>
        </w:rPr>
        <w:t>el.:</w:t>
      </w:r>
      <w:r>
        <w:rPr>
          <w:rFonts w:eastAsia="Times New Roman" w:cs="Arial"/>
          <w:lang w:eastAsia="cs-CZ"/>
        </w:rPr>
        <w:tab/>
      </w:r>
      <w:r w:rsidRPr="003C6F82">
        <w:rPr>
          <w:rFonts w:eastAsia="Times New Roman" w:cs="Arial"/>
          <w:b/>
          <w:bCs/>
          <w:snapToGrid w:val="0"/>
          <w:highlight w:val="yellow"/>
          <w:lang w:eastAsia="cs-CZ"/>
        </w:rPr>
        <w:t>[DOPLNIT]</w:t>
      </w:r>
    </w:p>
    <w:p w14:paraId="13D925F5" w14:textId="77777777" w:rsidR="00115C77" w:rsidRPr="003C6F82" w:rsidRDefault="00115C77" w:rsidP="00115C77">
      <w:pPr>
        <w:tabs>
          <w:tab w:val="left" w:pos="284"/>
          <w:tab w:val="left" w:pos="4678"/>
        </w:tabs>
        <w:spacing w:after="0" w:line="288" w:lineRule="auto"/>
        <w:ind w:right="-110"/>
        <w:jc w:val="both"/>
        <w:rPr>
          <w:rFonts w:eastAsia="Times New Roman" w:cs="Arial"/>
          <w:b/>
          <w:bCs/>
          <w:snapToGrid w:val="0"/>
          <w:lang w:eastAsia="cs-CZ"/>
        </w:rPr>
      </w:pPr>
      <w:r>
        <w:rPr>
          <w:rFonts w:eastAsia="Times New Roman" w:cs="Arial"/>
          <w:lang w:eastAsia="cs-CZ"/>
        </w:rPr>
        <w:tab/>
        <w:t>E</w:t>
      </w:r>
      <w:r w:rsidRPr="003C6F82">
        <w:rPr>
          <w:rFonts w:eastAsia="Times New Roman" w:cs="Arial"/>
          <w:lang w:eastAsia="cs-CZ"/>
        </w:rPr>
        <w:t>-mail:</w:t>
      </w:r>
      <w:r w:rsidRPr="003C6F82">
        <w:rPr>
          <w:rFonts w:eastAsia="Times New Roman" w:cs="Arial"/>
          <w:lang w:eastAsia="cs-CZ"/>
        </w:rPr>
        <w:tab/>
      </w:r>
      <w:r w:rsidRPr="003C6F82">
        <w:rPr>
          <w:rFonts w:eastAsia="Times New Roman" w:cs="Arial"/>
          <w:b/>
          <w:bCs/>
          <w:snapToGrid w:val="0"/>
          <w:highlight w:val="yellow"/>
          <w:lang w:eastAsia="cs-CZ"/>
        </w:rPr>
        <w:t>[DOPLNIT]</w:t>
      </w:r>
    </w:p>
    <w:p w14:paraId="0C91F3D6" w14:textId="183F6FE9" w:rsidR="00115C77" w:rsidRPr="003C6F82" w:rsidRDefault="00115C77" w:rsidP="00115C77">
      <w:pPr>
        <w:tabs>
          <w:tab w:val="left" w:pos="284"/>
          <w:tab w:val="left" w:pos="4678"/>
        </w:tabs>
        <w:spacing w:after="0" w:line="288" w:lineRule="auto"/>
        <w:ind w:right="-284"/>
        <w:rPr>
          <w:rFonts w:eastAsia="Times New Roman" w:cs="Arial"/>
          <w:lang w:eastAsia="cs-CZ"/>
        </w:rPr>
      </w:pPr>
      <w:r>
        <w:rPr>
          <w:rFonts w:eastAsia="Times New Roman" w:cs="Arial"/>
          <w:lang w:eastAsia="cs-CZ"/>
        </w:rPr>
        <w:tab/>
        <w:t>B</w:t>
      </w:r>
      <w:r w:rsidRPr="003C6F82">
        <w:rPr>
          <w:rFonts w:eastAsia="Times New Roman" w:cs="Arial"/>
          <w:lang w:eastAsia="cs-CZ"/>
        </w:rPr>
        <w:t>ankovní spojení:</w:t>
      </w:r>
      <w:r w:rsidRPr="003C6F82">
        <w:rPr>
          <w:rFonts w:eastAsia="Times New Roman" w:cs="Arial"/>
          <w:lang w:eastAsia="cs-CZ"/>
        </w:rPr>
        <w:tab/>
      </w:r>
      <w:r w:rsidRPr="003C6F82">
        <w:rPr>
          <w:rFonts w:eastAsia="Times New Roman" w:cs="Arial"/>
          <w:b/>
          <w:bCs/>
          <w:snapToGrid w:val="0"/>
          <w:highlight w:val="yellow"/>
          <w:lang w:eastAsia="cs-CZ"/>
        </w:rPr>
        <w:t>[DOPLNIT]</w:t>
      </w:r>
    </w:p>
    <w:p w14:paraId="56440553" w14:textId="54B4F6AA"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lastRenderedPageBreak/>
        <w:tab/>
        <w:t>Č</w:t>
      </w:r>
      <w:r w:rsidRPr="003C6F82">
        <w:rPr>
          <w:rFonts w:eastAsia="Times New Roman" w:cs="Arial"/>
          <w:lang w:eastAsia="cs-CZ"/>
        </w:rPr>
        <w:t>íslo účtu:</w:t>
      </w:r>
      <w:r w:rsidRPr="003C6F82">
        <w:rPr>
          <w:rFonts w:eastAsia="Times New Roman" w:cs="Arial"/>
          <w:lang w:eastAsia="cs-CZ"/>
        </w:rPr>
        <w:tab/>
      </w:r>
      <w:r w:rsidRPr="003C6F82">
        <w:rPr>
          <w:rFonts w:eastAsia="Times New Roman" w:cs="Arial"/>
          <w:b/>
          <w:bCs/>
          <w:snapToGrid w:val="0"/>
          <w:highlight w:val="yellow"/>
          <w:lang w:eastAsia="cs-CZ"/>
        </w:rPr>
        <w:t>[DOPLNIT]</w:t>
      </w:r>
    </w:p>
    <w:p w14:paraId="0A8D1DEB" w14:textId="3D67BA5D" w:rsidR="00115C77" w:rsidRPr="003C6F82" w:rsidRDefault="00115C77" w:rsidP="00115C77">
      <w:pPr>
        <w:tabs>
          <w:tab w:val="left" w:pos="284"/>
          <w:tab w:val="left" w:pos="4678"/>
        </w:tabs>
        <w:spacing w:after="0" w:line="288" w:lineRule="auto"/>
        <w:jc w:val="both"/>
        <w:rPr>
          <w:rFonts w:eastAsia="Times New Roman" w:cs="Arial"/>
          <w:b/>
          <w:lang w:eastAsia="cs-CZ"/>
        </w:rPr>
      </w:pPr>
      <w:r>
        <w:rPr>
          <w:rFonts w:eastAsia="Times New Roman" w:cs="Arial"/>
          <w:lang w:eastAsia="cs-CZ"/>
        </w:rPr>
        <w:tab/>
      </w:r>
      <w:r w:rsidRPr="003C6F82">
        <w:rPr>
          <w:rFonts w:eastAsia="Times New Roman" w:cs="Arial"/>
          <w:lang w:eastAsia="cs-CZ"/>
        </w:rPr>
        <w:t>IČO:</w:t>
      </w:r>
      <w:r w:rsidRPr="003C6F82">
        <w:rPr>
          <w:rFonts w:eastAsia="Times New Roman" w:cs="Arial"/>
          <w:lang w:eastAsia="cs-CZ"/>
        </w:rPr>
        <w:tab/>
      </w:r>
      <w:r w:rsidRPr="003C6F82">
        <w:rPr>
          <w:rFonts w:eastAsia="Times New Roman" w:cs="Arial"/>
          <w:b/>
          <w:bCs/>
          <w:snapToGrid w:val="0"/>
          <w:highlight w:val="yellow"/>
          <w:lang w:eastAsia="cs-CZ"/>
        </w:rPr>
        <w:t>[DOPLNIT]</w:t>
      </w:r>
    </w:p>
    <w:p w14:paraId="62C16EE6"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ab/>
      </w:r>
      <w:r w:rsidRPr="003C6F82">
        <w:rPr>
          <w:rFonts w:eastAsia="Times New Roman" w:cs="Arial"/>
          <w:lang w:eastAsia="cs-CZ"/>
        </w:rPr>
        <w:t>DIČ:</w:t>
      </w:r>
      <w:r w:rsidRPr="003C6F82">
        <w:rPr>
          <w:rFonts w:eastAsia="Times New Roman" w:cs="Arial"/>
          <w:lang w:eastAsia="cs-CZ"/>
        </w:rPr>
        <w:tab/>
      </w:r>
      <w:r w:rsidRPr="003C6F82">
        <w:rPr>
          <w:rFonts w:eastAsia="Times New Roman" w:cs="Arial"/>
          <w:b/>
          <w:bCs/>
          <w:snapToGrid w:val="0"/>
          <w:highlight w:val="yellow"/>
          <w:lang w:eastAsia="cs-CZ"/>
        </w:rPr>
        <w:t>[DOPLNIT] je/není plátcem DPH</w:t>
      </w:r>
    </w:p>
    <w:p w14:paraId="31C8660A" w14:textId="54C0B664" w:rsidR="00115C77" w:rsidRPr="003C6F82" w:rsidRDefault="00115C77" w:rsidP="00F168DC">
      <w:pPr>
        <w:spacing w:before="240" w:line="288" w:lineRule="auto"/>
        <w:jc w:val="both"/>
        <w:rPr>
          <w:rFonts w:eastAsia="Times New Roman" w:cs="Arial"/>
          <w:lang w:eastAsia="cs-CZ"/>
        </w:rPr>
      </w:pPr>
      <w:r w:rsidRPr="003C6F82">
        <w:rPr>
          <w:rFonts w:eastAsia="Times New Roman" w:cs="Arial"/>
          <w:lang w:eastAsia="cs-CZ"/>
        </w:rPr>
        <w:t xml:space="preserve">Společnost je zapsaná v obchodním rejstříku vedeném u </w:t>
      </w:r>
      <w:r w:rsidRPr="003C6F82">
        <w:rPr>
          <w:rFonts w:eastAsia="Times New Roman" w:cs="Arial"/>
          <w:b/>
          <w:bCs/>
          <w:snapToGrid w:val="0"/>
          <w:highlight w:val="yellow"/>
          <w:lang w:eastAsia="cs-CZ"/>
        </w:rPr>
        <w:t>[DOPLNIT]</w:t>
      </w:r>
      <w:r w:rsidRPr="003C6F82">
        <w:rPr>
          <w:rFonts w:eastAsia="Times New Roman" w:cs="Arial"/>
          <w:lang w:eastAsia="cs-CZ"/>
        </w:rPr>
        <w:t xml:space="preserve">, oddíl </w:t>
      </w:r>
      <w:r w:rsidRPr="003C6F82">
        <w:rPr>
          <w:rFonts w:eastAsia="Times New Roman" w:cs="Arial"/>
          <w:b/>
          <w:bCs/>
          <w:snapToGrid w:val="0"/>
          <w:highlight w:val="yellow"/>
          <w:lang w:eastAsia="cs-CZ"/>
        </w:rPr>
        <w:t>[DOPLNIT]</w:t>
      </w:r>
      <w:r w:rsidRPr="003C6F82">
        <w:rPr>
          <w:rFonts w:eastAsia="Times New Roman" w:cs="Arial"/>
          <w:lang w:eastAsia="cs-CZ"/>
        </w:rPr>
        <w:t xml:space="preserve">, vložka </w:t>
      </w:r>
      <w:r w:rsidRPr="003C6F82">
        <w:rPr>
          <w:rFonts w:eastAsia="Times New Roman" w:cs="Arial"/>
          <w:b/>
          <w:bCs/>
          <w:snapToGrid w:val="0"/>
          <w:highlight w:val="yellow"/>
          <w:lang w:eastAsia="cs-CZ"/>
        </w:rPr>
        <w:t>[DOPLNIT]</w:t>
      </w:r>
      <w:r w:rsidR="001457F0" w:rsidRPr="001457F0">
        <w:rPr>
          <w:rFonts w:eastAsia="Times New Roman" w:cs="Arial"/>
          <w:snapToGrid w:val="0"/>
          <w:lang w:eastAsia="cs-CZ"/>
        </w:rPr>
        <w:t>.</w:t>
      </w:r>
    </w:p>
    <w:p w14:paraId="6FFF6A77" w14:textId="77777777" w:rsidR="00115C77" w:rsidRPr="003C6F82" w:rsidRDefault="00115C77" w:rsidP="00115C77">
      <w:pPr>
        <w:overflowPunct w:val="0"/>
        <w:autoSpaceDE w:val="0"/>
        <w:autoSpaceDN w:val="0"/>
        <w:adjustRightInd w:val="0"/>
        <w:spacing w:after="0"/>
        <w:jc w:val="both"/>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zhotovitel</w:t>
      </w:r>
      <w:r w:rsidRPr="003C6F82">
        <w:rPr>
          <w:rFonts w:eastAsia="Times New Roman" w:cs="Arial"/>
          <w:lang w:eastAsia="cs-CZ"/>
        </w:rPr>
        <w:t>“)</w:t>
      </w:r>
    </w:p>
    <w:p w14:paraId="514F1DB7" w14:textId="77777777" w:rsidR="005A2012" w:rsidRDefault="005A2012" w:rsidP="005A2012">
      <w:pPr>
        <w:spacing w:line="288" w:lineRule="auto"/>
        <w:jc w:val="both"/>
        <w:rPr>
          <w:rFonts w:eastAsia="Times New Roman" w:cs="Arial"/>
          <w:lang w:eastAsia="cs-CZ"/>
        </w:rPr>
      </w:pPr>
    </w:p>
    <w:p w14:paraId="3637E395" w14:textId="054CA3EF" w:rsidR="0079317F" w:rsidRDefault="006615F7" w:rsidP="005A2012">
      <w:pPr>
        <w:spacing w:line="288" w:lineRule="auto"/>
        <w:jc w:val="both"/>
        <w:rPr>
          <w:rFonts w:eastAsia="Times New Roman" w:cs="Arial"/>
          <w:lang w:eastAsia="cs-CZ"/>
        </w:rPr>
      </w:pPr>
      <w:r w:rsidRPr="00D91ACC">
        <w:rPr>
          <w:rFonts w:eastAsia="Times New Roman" w:cs="Arial"/>
          <w:lang w:eastAsia="cs-CZ"/>
        </w:rPr>
        <w:t xml:space="preserve">Touto smlouvou se v souladu </w:t>
      </w:r>
      <w:r w:rsidR="000718D0" w:rsidRPr="00D91ACC">
        <w:rPr>
          <w:rFonts w:eastAsia="Times New Roman" w:cs="Arial"/>
          <w:lang w:eastAsia="cs-CZ"/>
        </w:rPr>
        <w:t>s příslušnými ustanoveními zákona</w:t>
      </w:r>
      <w:r w:rsidRPr="00D91ACC">
        <w:rPr>
          <w:rFonts w:eastAsia="Times New Roman" w:cs="Arial"/>
          <w:lang w:eastAsia="cs-CZ"/>
        </w:rPr>
        <w:t xml:space="preserve"> č.</w:t>
      </w:r>
      <w:r w:rsidR="000964C9">
        <w:rPr>
          <w:rFonts w:eastAsia="Times New Roman" w:cs="Arial"/>
          <w:lang w:eastAsia="cs-CZ"/>
        </w:rPr>
        <w:t> </w:t>
      </w:r>
      <w:r w:rsidRPr="00D91ACC">
        <w:rPr>
          <w:rFonts w:eastAsia="Times New Roman" w:cs="Arial"/>
          <w:lang w:eastAsia="cs-CZ"/>
        </w:rPr>
        <w:t>13</w:t>
      </w:r>
      <w:r w:rsidR="00EA0018" w:rsidRPr="00D91ACC">
        <w:rPr>
          <w:rFonts w:eastAsia="Times New Roman" w:cs="Arial"/>
          <w:lang w:eastAsia="cs-CZ"/>
        </w:rPr>
        <w:t>4</w:t>
      </w:r>
      <w:r w:rsidRPr="00D91ACC">
        <w:rPr>
          <w:rFonts w:eastAsia="Times New Roman" w:cs="Arial"/>
          <w:lang w:eastAsia="cs-CZ"/>
        </w:rPr>
        <w:t>/20</w:t>
      </w:r>
      <w:r w:rsidR="00EA0018" w:rsidRPr="00D91ACC">
        <w:rPr>
          <w:rFonts w:eastAsia="Times New Roman" w:cs="Arial"/>
          <w:lang w:eastAsia="cs-CZ"/>
        </w:rPr>
        <w:t>1</w:t>
      </w:r>
      <w:r w:rsidRPr="00D91ACC">
        <w:rPr>
          <w:rFonts w:eastAsia="Times New Roman" w:cs="Arial"/>
          <w:lang w:eastAsia="cs-CZ"/>
        </w:rPr>
        <w:t>6 Sb., o</w:t>
      </w:r>
      <w:r w:rsidR="000964C9">
        <w:rPr>
          <w:rFonts w:eastAsia="Times New Roman" w:cs="Arial"/>
          <w:lang w:eastAsia="cs-CZ"/>
        </w:rPr>
        <w:t> </w:t>
      </w:r>
      <w:r w:rsidR="003E0C01" w:rsidRPr="00D91ACC">
        <w:rPr>
          <w:rFonts w:eastAsia="Times New Roman" w:cs="Arial"/>
          <w:lang w:eastAsia="cs-CZ"/>
        </w:rPr>
        <w:t xml:space="preserve">zadávání </w:t>
      </w:r>
      <w:r w:rsidRPr="00D91ACC">
        <w:rPr>
          <w:rFonts w:eastAsia="Times New Roman" w:cs="Arial"/>
          <w:lang w:eastAsia="cs-CZ"/>
        </w:rPr>
        <w:t>veřejných zakáz</w:t>
      </w:r>
      <w:r w:rsidR="003E0C01" w:rsidRPr="00D91ACC">
        <w:rPr>
          <w:rFonts w:eastAsia="Times New Roman" w:cs="Arial"/>
          <w:lang w:eastAsia="cs-CZ"/>
        </w:rPr>
        <w:t>e</w:t>
      </w:r>
      <w:r w:rsidRPr="00D91ACC">
        <w:rPr>
          <w:rFonts w:eastAsia="Times New Roman" w:cs="Arial"/>
          <w:lang w:eastAsia="cs-CZ"/>
        </w:rPr>
        <w:t>k</w:t>
      </w:r>
      <w:r w:rsidR="00B207E3" w:rsidRPr="00D91ACC">
        <w:rPr>
          <w:rFonts w:eastAsia="Times New Roman" w:cs="Arial"/>
          <w:lang w:eastAsia="cs-CZ"/>
        </w:rPr>
        <w:t>, ve znění pozdějších předpisů</w:t>
      </w:r>
      <w:r w:rsidR="000718D0" w:rsidRPr="00D91ACC">
        <w:rPr>
          <w:rFonts w:eastAsia="Times New Roman" w:cs="Arial"/>
          <w:lang w:eastAsia="cs-CZ"/>
        </w:rPr>
        <w:t xml:space="preserve"> </w:t>
      </w:r>
      <w:r w:rsidR="001C0619" w:rsidRPr="00D91ACC">
        <w:rPr>
          <w:rFonts w:eastAsia="Times New Roman" w:cs="Arial"/>
          <w:lang w:eastAsia="cs-CZ"/>
        </w:rPr>
        <w:t>(dále jen „</w:t>
      </w:r>
      <w:r w:rsidR="001C0619" w:rsidRPr="005A2012">
        <w:rPr>
          <w:rFonts w:eastAsia="Times New Roman" w:cs="Arial"/>
          <w:lang w:eastAsia="cs-CZ"/>
        </w:rPr>
        <w:t>Z</w:t>
      </w:r>
      <w:r w:rsidR="003E0C01" w:rsidRPr="005A2012">
        <w:rPr>
          <w:rFonts w:eastAsia="Times New Roman" w:cs="Arial"/>
          <w:lang w:eastAsia="cs-CZ"/>
        </w:rPr>
        <w:t>Z</w:t>
      </w:r>
      <w:r w:rsidR="001C0619" w:rsidRPr="005A2012">
        <w:rPr>
          <w:rFonts w:eastAsia="Times New Roman" w:cs="Arial"/>
          <w:lang w:eastAsia="cs-CZ"/>
        </w:rPr>
        <w:t>VZ</w:t>
      </w:r>
      <w:r w:rsidR="001C0619" w:rsidRPr="00D91ACC">
        <w:rPr>
          <w:rFonts w:eastAsia="Times New Roman" w:cs="Arial"/>
          <w:lang w:eastAsia="cs-CZ"/>
        </w:rPr>
        <w:t>“)</w:t>
      </w:r>
      <w:r w:rsidR="003A70AE" w:rsidRPr="00D91ACC">
        <w:rPr>
          <w:rFonts w:eastAsia="Times New Roman" w:cs="Arial"/>
          <w:lang w:eastAsia="cs-CZ"/>
        </w:rPr>
        <w:t xml:space="preserve"> realizuje příslušná veřejná zakázka</w:t>
      </w:r>
      <w:r w:rsidR="4FE5E5C2" w:rsidRPr="0261611B">
        <w:rPr>
          <w:rFonts w:eastAsia="Times New Roman" w:cs="Arial"/>
          <w:lang w:eastAsia="cs-CZ"/>
        </w:rPr>
        <w:t xml:space="preserve"> s názvem </w:t>
      </w:r>
      <w:bookmarkStart w:id="2" w:name="_Hlk219707729"/>
      <w:r w:rsidR="00D4319E" w:rsidRPr="00AA7B1E">
        <w:rPr>
          <w:rFonts w:eastAsia="Times New Roman" w:cs="Arial"/>
          <w:b/>
          <w:bCs/>
          <w:snapToGrid w:val="0"/>
        </w:rPr>
        <w:t>„</w:t>
      </w:r>
      <w:r w:rsidR="00D4319E" w:rsidRPr="00AA7B1E">
        <w:rPr>
          <w:rFonts w:eastAsia="Times New Roman" w:cs="Arial"/>
          <w:b/>
          <w:bCs/>
          <w:lang w:eastAsia="cs-CZ"/>
        </w:rPr>
        <w:t>TŮŇ4 a LBK10b v k.ú. Zabrušany“</w:t>
      </w:r>
      <w:bookmarkEnd w:id="2"/>
      <w:r w:rsidR="00D4319E" w:rsidRPr="00D4319E" w:rsidDel="00D4319E">
        <w:rPr>
          <w:rFonts w:eastAsia="Times New Roman" w:cs="Arial"/>
          <w:b/>
          <w:bCs/>
          <w:lang w:eastAsia="cs-CZ"/>
        </w:rPr>
        <w:t xml:space="preserve"> </w:t>
      </w:r>
      <w:r w:rsidR="4FE5E5C2" w:rsidRPr="006A46EA">
        <w:rPr>
          <w:rFonts w:eastAsia="Times New Roman" w:cs="Arial"/>
          <w:lang w:eastAsia="cs-CZ"/>
        </w:rPr>
        <w:t>(dále jen “</w:t>
      </w:r>
      <w:r w:rsidR="4FE5E5C2" w:rsidRPr="006A46EA">
        <w:rPr>
          <w:rFonts w:eastAsia="Times New Roman" w:cs="Arial"/>
          <w:b/>
          <w:bCs/>
          <w:lang w:eastAsia="cs-CZ"/>
        </w:rPr>
        <w:t>Veřejná zakázka</w:t>
      </w:r>
      <w:r w:rsidR="4FE5E5C2" w:rsidRPr="006A46EA">
        <w:rPr>
          <w:rFonts w:eastAsia="Times New Roman" w:cs="Arial"/>
          <w:lang w:eastAsia="cs-CZ"/>
        </w:rPr>
        <w:t>”).</w:t>
      </w:r>
    </w:p>
    <w:p w14:paraId="0FCBC786" w14:textId="77777777" w:rsidR="00977A7C" w:rsidRPr="00977A7C" w:rsidRDefault="00977A7C" w:rsidP="00977A7C">
      <w:pPr>
        <w:spacing w:line="288" w:lineRule="auto"/>
        <w:jc w:val="both"/>
        <w:rPr>
          <w:rFonts w:eastAsia="Times New Roman" w:cs="Arial"/>
          <w:u w:val="single"/>
          <w:lang w:eastAsia="cs-CZ"/>
        </w:rPr>
      </w:pPr>
      <w:r w:rsidRPr="00977A7C">
        <w:rPr>
          <w:rFonts w:eastAsia="Times New Roman" w:cs="Arial"/>
          <w:u w:val="single"/>
          <w:lang w:eastAsia="cs-CZ"/>
        </w:rPr>
        <w:t>Podklady pro uzavření smlouvy:</w:t>
      </w:r>
    </w:p>
    <w:p w14:paraId="17B20958" w14:textId="77777777" w:rsidR="00977A7C" w:rsidRPr="00977A7C" w:rsidRDefault="00977A7C" w:rsidP="00977A7C">
      <w:pPr>
        <w:spacing w:line="288" w:lineRule="auto"/>
        <w:jc w:val="both"/>
        <w:rPr>
          <w:rFonts w:eastAsia="Times New Roman" w:cs="Arial"/>
          <w:lang w:eastAsia="cs-CZ"/>
        </w:rPr>
      </w:pPr>
      <w:r w:rsidRPr="00977A7C">
        <w:rPr>
          <w:rFonts w:eastAsia="Times New Roman" w:cs="Arial"/>
          <w:lang w:eastAsia="cs-CZ"/>
        </w:rPr>
        <w:t xml:space="preserve">Nabídka zhotovitele ze dne: </w:t>
      </w:r>
      <w:r w:rsidRPr="00977A7C">
        <w:rPr>
          <w:rFonts w:eastAsia="Times New Roman" w:cs="Arial"/>
          <w:b/>
          <w:bCs/>
          <w:snapToGrid w:val="0"/>
          <w:highlight w:val="yellow"/>
          <w:lang w:eastAsia="cs-CZ"/>
        </w:rPr>
        <w:t>[DOPLNIT]</w:t>
      </w:r>
    </w:p>
    <w:p w14:paraId="241D2826" w14:textId="77777777" w:rsidR="00977A7C" w:rsidRPr="00977A7C" w:rsidRDefault="00977A7C" w:rsidP="00977A7C">
      <w:pPr>
        <w:spacing w:line="288" w:lineRule="auto"/>
        <w:jc w:val="both"/>
        <w:rPr>
          <w:rFonts w:eastAsia="Times New Roman" w:cs="Arial"/>
          <w:lang w:eastAsia="cs-CZ"/>
        </w:rPr>
      </w:pPr>
      <w:r w:rsidRPr="00977A7C">
        <w:rPr>
          <w:rFonts w:eastAsia="Times New Roman" w:cs="Arial"/>
          <w:lang w:eastAsia="cs-CZ"/>
        </w:rPr>
        <w:t xml:space="preserve">Zadávací dokumentace ze dne: </w:t>
      </w:r>
      <w:r w:rsidRPr="00977A7C">
        <w:rPr>
          <w:rFonts w:eastAsia="Times New Roman" w:cs="Arial"/>
          <w:b/>
          <w:bCs/>
          <w:snapToGrid w:val="0"/>
          <w:highlight w:val="yellow"/>
          <w:lang w:eastAsia="cs-CZ"/>
        </w:rPr>
        <w:t>[DOPLNIT]</w:t>
      </w:r>
    </w:p>
    <w:p w14:paraId="0D99EF9B" w14:textId="77777777" w:rsidR="00977A7C" w:rsidRDefault="00977A7C" w:rsidP="00977A7C">
      <w:pPr>
        <w:spacing w:line="288" w:lineRule="auto"/>
        <w:jc w:val="both"/>
        <w:rPr>
          <w:rFonts w:eastAsia="Times New Roman" w:cs="Arial"/>
          <w:snapToGrid w:val="0"/>
          <w:lang w:eastAsia="cs-CZ"/>
        </w:rPr>
      </w:pPr>
      <w:r w:rsidRPr="00977A7C">
        <w:rPr>
          <w:rFonts w:eastAsia="Times New Roman" w:cs="Arial"/>
          <w:lang w:eastAsia="cs-CZ"/>
        </w:rPr>
        <w:t xml:space="preserve">Rozhodnutí zadavatele o výběru nejvhodnější nabídky ze dne: </w:t>
      </w:r>
      <w:r w:rsidRPr="00977A7C">
        <w:rPr>
          <w:rFonts w:eastAsia="Times New Roman" w:cs="Arial"/>
          <w:b/>
          <w:bCs/>
          <w:snapToGrid w:val="0"/>
          <w:highlight w:val="yellow"/>
          <w:lang w:eastAsia="cs-CZ"/>
        </w:rPr>
        <w:t>[DOPLNIT]</w:t>
      </w:r>
    </w:p>
    <w:p w14:paraId="6DF7288D" w14:textId="77777777" w:rsidR="00977A7C" w:rsidRPr="00977A7C" w:rsidRDefault="00977A7C" w:rsidP="00977A7C">
      <w:pPr>
        <w:spacing w:line="288" w:lineRule="auto"/>
        <w:jc w:val="both"/>
        <w:rPr>
          <w:rFonts w:eastAsia="Times New Roman" w:cs="Arial"/>
          <w:lang w:eastAsia="cs-CZ"/>
        </w:rPr>
      </w:pPr>
    </w:p>
    <w:p w14:paraId="6246C685" w14:textId="2DB47572" w:rsidR="000246D6" w:rsidRPr="008F14A3" w:rsidRDefault="00332612" w:rsidP="00D120CB">
      <w:pPr>
        <w:pStyle w:val="l-L1"/>
      </w:pPr>
      <w:r w:rsidRPr="008F14A3">
        <w:t>Předmět a účel smlouvy</w:t>
      </w:r>
    </w:p>
    <w:p w14:paraId="7A1BD746" w14:textId="38AF975F" w:rsidR="007350D2" w:rsidRDefault="00D6259E" w:rsidP="007350D2">
      <w:pPr>
        <w:pStyle w:val="l-L2"/>
        <w:numPr>
          <w:ilvl w:val="0"/>
          <w:numId w:val="2"/>
        </w:numPr>
        <w:ind w:left="357" w:hanging="357"/>
      </w:pPr>
      <w:r w:rsidRPr="007350D2">
        <w:t xml:space="preserve">Účelem smlouvy je zajištění </w:t>
      </w:r>
      <w:r w:rsidR="00B207E3" w:rsidRPr="007350D2">
        <w:t xml:space="preserve">výsadby zeleně v rámci </w:t>
      </w:r>
      <w:r w:rsidRPr="007350D2">
        <w:t xml:space="preserve">realizace společných zařízení navržených v rámci komplexních pozemkových úprav v </w:t>
      </w:r>
      <w:bookmarkStart w:id="3" w:name="_Hlk18410741"/>
      <w:r w:rsidR="00D4319E" w:rsidRPr="005232DD">
        <w:rPr>
          <w:bCs/>
        </w:rPr>
        <w:t>k.ú. Zabrušany</w:t>
      </w:r>
      <w:r w:rsidRPr="007350D2">
        <w:t xml:space="preserve"> </w:t>
      </w:r>
      <w:bookmarkEnd w:id="3"/>
      <w:r w:rsidRPr="007350D2">
        <w:t>dle zákona č.</w:t>
      </w:r>
      <w:r w:rsidR="00D32127" w:rsidRPr="007350D2">
        <w:t> </w:t>
      </w:r>
      <w:r w:rsidRPr="007350D2">
        <w:t>139/2002 Sb., o</w:t>
      </w:r>
      <w:r w:rsidR="007350D2">
        <w:t> </w:t>
      </w:r>
      <w:r w:rsidRPr="007350D2">
        <w:t>pozemkových úpravách a pozemkových úřadech, ve znění pozdějších předpisů a</w:t>
      </w:r>
      <w:r w:rsidR="007350D2">
        <w:t> </w:t>
      </w:r>
      <w:r w:rsidRPr="007350D2">
        <w:t>o</w:t>
      </w:r>
      <w:r w:rsidR="007350D2">
        <w:t> </w:t>
      </w:r>
      <w:r w:rsidRPr="007350D2">
        <w:t>změně zákona č.</w:t>
      </w:r>
      <w:r w:rsidR="007350D2">
        <w:t> </w:t>
      </w:r>
      <w:r w:rsidRPr="007350D2">
        <w:t>229/1991 Sb., o</w:t>
      </w:r>
      <w:r w:rsidR="007350D2">
        <w:t> </w:t>
      </w:r>
      <w:r w:rsidRPr="007350D2">
        <w:t>úpravě vlastnických vztahů k půdě a</w:t>
      </w:r>
      <w:r w:rsidR="00D32127" w:rsidRPr="007350D2">
        <w:t> </w:t>
      </w:r>
      <w:r w:rsidRPr="007350D2">
        <w:t>jinému zemědělskému majetku, ve znění pozdějších předpisů, a</w:t>
      </w:r>
      <w:r w:rsidR="007350D2">
        <w:t> </w:t>
      </w:r>
      <w:r w:rsidRPr="007350D2">
        <w:t>to v</w:t>
      </w:r>
      <w:r w:rsidR="007350D2">
        <w:t> </w:t>
      </w:r>
      <w:r w:rsidRPr="007350D2">
        <w:t xml:space="preserve">souladu se zadávací dokumentací </w:t>
      </w:r>
      <w:r w:rsidR="39E93C35">
        <w:t>V</w:t>
      </w:r>
      <w:r w:rsidRPr="007350D2">
        <w:t>eřejné zakázky</w:t>
      </w:r>
      <w:r w:rsidR="00031E15" w:rsidRPr="007350D2">
        <w:t xml:space="preserve"> </w:t>
      </w:r>
      <w:r w:rsidRPr="007350D2">
        <w:t>(dále jen „Zadávací dokumentace“).</w:t>
      </w:r>
    </w:p>
    <w:p w14:paraId="673B352D" w14:textId="77777777" w:rsidR="007350D2" w:rsidRPr="007350D2" w:rsidRDefault="00D6259E" w:rsidP="007350D2">
      <w:pPr>
        <w:pStyle w:val="l-L2"/>
        <w:numPr>
          <w:ilvl w:val="0"/>
          <w:numId w:val="2"/>
        </w:numPr>
        <w:ind w:left="357" w:hanging="357"/>
      </w:pPr>
      <w:r w:rsidRPr="007350D2">
        <w:rPr>
          <w:rFonts w:cs="Arial"/>
        </w:rPr>
        <w:t xml:space="preserve">Předmětem smlouvy je provedení </w:t>
      </w:r>
      <w:r w:rsidR="007A066F" w:rsidRPr="007350D2">
        <w:rPr>
          <w:rFonts w:cs="Arial"/>
        </w:rPr>
        <w:t>výsadby zeleně a zajištění následné péče</w:t>
      </w:r>
      <w:r w:rsidRPr="007350D2">
        <w:rPr>
          <w:rFonts w:cs="Arial"/>
        </w:rPr>
        <w:t xml:space="preserve"> (dále jen „</w:t>
      </w:r>
      <w:r w:rsidRPr="007350D2">
        <w:rPr>
          <w:rFonts w:cs="Arial"/>
          <w:b/>
        </w:rPr>
        <w:t>dílo</w:t>
      </w:r>
      <w:r w:rsidRPr="007350D2">
        <w:rPr>
          <w:rFonts w:cs="Arial"/>
        </w:rPr>
        <w:t>“) zhotovitelem v rozsahu a za podmínek ujednaných v této smlouvě a v jejích přílohách, které jsou nedílnou součástí této smlouvy.</w:t>
      </w:r>
    </w:p>
    <w:p w14:paraId="60FF2F35" w14:textId="75A13B05" w:rsidR="007350D2" w:rsidRPr="007350D2" w:rsidRDefault="00D6259E" w:rsidP="007350D2">
      <w:pPr>
        <w:pStyle w:val="l-L2"/>
        <w:numPr>
          <w:ilvl w:val="0"/>
          <w:numId w:val="2"/>
        </w:numPr>
        <w:ind w:left="357" w:hanging="357"/>
      </w:pPr>
      <w:r w:rsidRPr="007350D2">
        <w:rPr>
          <w:rFonts w:cs="Arial"/>
        </w:rPr>
        <w:t xml:space="preserve">Zhotovitel se zavazuje </w:t>
      </w:r>
      <w:r w:rsidR="003D78C9">
        <w:rPr>
          <w:rFonts w:cs="Arial"/>
        </w:rPr>
        <w:t xml:space="preserve">řádně a včas </w:t>
      </w:r>
      <w:r w:rsidRPr="007350D2">
        <w:rPr>
          <w:rFonts w:cs="Arial"/>
        </w:rPr>
        <w:t>provést dílo formou kompletní dodávky při respektování projektů, příslušných technických norem, obecně závazných právních předpisů a</w:t>
      </w:r>
      <w:r w:rsidR="00D32127" w:rsidRPr="007350D2">
        <w:rPr>
          <w:rFonts w:cs="Arial"/>
        </w:rPr>
        <w:t> </w:t>
      </w:r>
      <w:r w:rsidRPr="007350D2">
        <w:rPr>
          <w:rFonts w:cs="Arial"/>
        </w:rPr>
        <w:t xml:space="preserve">závazných podmínek stanovených pro provedení díla objednatelem v </w:t>
      </w:r>
      <w:r w:rsidR="5A7B0C77" w:rsidRPr="0261611B">
        <w:rPr>
          <w:rFonts w:cs="Arial"/>
        </w:rPr>
        <w:t>Zadávací dokumentaci</w:t>
      </w:r>
      <w:r w:rsidRPr="007350D2">
        <w:rPr>
          <w:rFonts w:cs="Arial"/>
        </w:rPr>
        <w:t>.</w:t>
      </w:r>
    </w:p>
    <w:p w14:paraId="15A36700" w14:textId="77777777" w:rsidR="007350D2" w:rsidRPr="007350D2" w:rsidRDefault="00D6259E" w:rsidP="007350D2">
      <w:pPr>
        <w:pStyle w:val="l-L2"/>
        <w:numPr>
          <w:ilvl w:val="0"/>
          <w:numId w:val="2"/>
        </w:numPr>
        <w:ind w:left="357" w:hanging="357"/>
      </w:pPr>
      <w:r w:rsidRPr="007350D2">
        <w:rPr>
          <w:rFonts w:cs="Arial"/>
        </w:rPr>
        <w:t>Práce nad rámec rozsahu předmětu díla, uvedeného v čl.</w:t>
      </w:r>
      <w:r w:rsidR="007350D2">
        <w:rPr>
          <w:rFonts w:cs="Arial"/>
        </w:rPr>
        <w:t> </w:t>
      </w:r>
      <w:r w:rsidRPr="007350D2">
        <w:rPr>
          <w:rFonts w:cs="Arial"/>
        </w:rPr>
        <w:t>II, které budou nezbytné k</w:t>
      </w:r>
      <w:r w:rsidR="00D32127" w:rsidRPr="007350D2">
        <w:rPr>
          <w:rFonts w:cs="Arial"/>
        </w:rPr>
        <w:t> </w:t>
      </w:r>
      <w:r w:rsidRPr="007350D2">
        <w:rPr>
          <w:rFonts w:cs="Arial"/>
        </w:rPr>
        <w:t>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sidRPr="007350D2">
        <w:rPr>
          <w:rFonts w:cs="Arial"/>
        </w:rPr>
        <w:t xml:space="preserve"> Vždy musí být postupováno v souladu se ZZVZ.</w:t>
      </w:r>
    </w:p>
    <w:p w14:paraId="4591EDCB" w14:textId="02FF4269" w:rsidR="00D6259E" w:rsidRPr="004E0BAA" w:rsidRDefault="00D6259E" w:rsidP="007350D2">
      <w:pPr>
        <w:pStyle w:val="l-L2"/>
        <w:numPr>
          <w:ilvl w:val="0"/>
          <w:numId w:val="2"/>
        </w:numPr>
        <w:ind w:left="357" w:hanging="357"/>
      </w:pPr>
      <w:r w:rsidRPr="007350D2">
        <w:rPr>
          <w:rFonts w:cs="Arial"/>
        </w:rPr>
        <w:t xml:space="preserve">Zhotovitel se touto smlouvou zavazuje provést dílo </w:t>
      </w:r>
      <w:r w:rsidR="002449A1" w:rsidRPr="007350D2">
        <w:rPr>
          <w:rFonts w:cs="Arial"/>
        </w:rPr>
        <w:t>a</w:t>
      </w:r>
      <w:r w:rsidRPr="007350D2">
        <w:rPr>
          <w:rFonts w:cs="Arial"/>
        </w:rPr>
        <w:t xml:space="preserve"> objednatel se zavazuje k převzetí díla a zaplacení ceny za jeho provedení.</w:t>
      </w:r>
    </w:p>
    <w:p w14:paraId="21EEE6B8" w14:textId="77777777" w:rsidR="004E0BAA" w:rsidRPr="007350D2" w:rsidRDefault="004E0BAA" w:rsidP="004E0BAA">
      <w:pPr>
        <w:pStyle w:val="l-L2"/>
        <w:tabs>
          <w:tab w:val="clear" w:pos="737"/>
        </w:tabs>
      </w:pPr>
    </w:p>
    <w:p w14:paraId="382479BD" w14:textId="3F4CF40F" w:rsidR="00D6259E" w:rsidRPr="00D91ACC" w:rsidRDefault="00D6259E" w:rsidP="00D120CB">
      <w:pPr>
        <w:pStyle w:val="l-L1"/>
      </w:pPr>
      <w:r w:rsidRPr="00D91ACC">
        <w:t>Rozsah a specifikace předmětu smlouvy</w:t>
      </w:r>
    </w:p>
    <w:p w14:paraId="6A5F088C" w14:textId="77777777" w:rsidR="00D6259E" w:rsidRPr="000639BD" w:rsidRDefault="005E61C9" w:rsidP="000639BD">
      <w:pPr>
        <w:pStyle w:val="l-L2"/>
        <w:numPr>
          <w:ilvl w:val="0"/>
          <w:numId w:val="44"/>
        </w:numPr>
        <w:ind w:left="357" w:hanging="357"/>
      </w:pPr>
      <w:r w:rsidRPr="000639BD">
        <w:t>Zhotovitel se zavazuje k provedení následujícího díla:</w:t>
      </w:r>
    </w:p>
    <w:p w14:paraId="06DA5C20" w14:textId="57C36A68" w:rsidR="00262A51" w:rsidRDefault="00262A51" w:rsidP="00262A51">
      <w:pPr>
        <w:pStyle w:val="l-L2"/>
        <w:tabs>
          <w:tab w:val="clear" w:pos="737"/>
          <w:tab w:val="left" w:pos="851"/>
          <w:tab w:val="left" w:pos="2268"/>
        </w:tabs>
        <w:ind w:left="357"/>
        <w:rPr>
          <w:rFonts w:cs="Arial"/>
          <w:b/>
          <w:bCs/>
        </w:rPr>
      </w:pPr>
      <w:r>
        <w:rPr>
          <w:rFonts w:cs="Arial"/>
        </w:rPr>
        <w:tab/>
      </w:r>
      <w:r w:rsidRPr="002E10E1">
        <w:rPr>
          <w:rFonts w:cs="Arial"/>
        </w:rPr>
        <w:t>Název díla:</w:t>
      </w:r>
      <w:r w:rsidRPr="002E10E1">
        <w:rPr>
          <w:rFonts w:cs="Arial"/>
        </w:rPr>
        <w:tab/>
      </w:r>
      <w:r w:rsidR="005E3F94" w:rsidRPr="005E3F94">
        <w:rPr>
          <w:rFonts w:cs="Arial"/>
          <w:b/>
          <w:bCs/>
        </w:rPr>
        <w:t xml:space="preserve">Výsadba biokoridoru </w:t>
      </w:r>
      <w:r w:rsidR="00F169E2" w:rsidRPr="00AA7B1E">
        <w:rPr>
          <w:rFonts w:cs="Arial"/>
          <w:b/>
          <w:bCs/>
        </w:rPr>
        <w:t>LBK10b v k.ú. Zabrušany</w:t>
      </w:r>
    </w:p>
    <w:p w14:paraId="02D3E822" w14:textId="3D7FE609" w:rsidR="000639BD" w:rsidRDefault="00262A51" w:rsidP="000639BD">
      <w:pPr>
        <w:pStyle w:val="l-L2"/>
        <w:tabs>
          <w:tab w:val="clear" w:pos="737"/>
          <w:tab w:val="left" w:pos="851"/>
          <w:tab w:val="left" w:pos="2268"/>
        </w:tabs>
        <w:ind w:left="357"/>
        <w:rPr>
          <w:rFonts w:cs="Arial"/>
        </w:rPr>
      </w:pPr>
      <w:r>
        <w:rPr>
          <w:rFonts w:cs="Arial"/>
          <w:b/>
          <w:bCs/>
        </w:rPr>
        <w:tab/>
      </w:r>
      <w:r w:rsidRPr="003C6F82">
        <w:rPr>
          <w:rFonts w:cs="Arial"/>
        </w:rPr>
        <w:t xml:space="preserve">Místo </w:t>
      </w:r>
      <w:r>
        <w:rPr>
          <w:rFonts w:cs="Arial"/>
        </w:rPr>
        <w:t>plnění</w:t>
      </w:r>
      <w:r w:rsidRPr="003C6F82">
        <w:rPr>
          <w:rFonts w:cs="Arial"/>
        </w:rPr>
        <w:t>:</w:t>
      </w:r>
      <w:r>
        <w:rPr>
          <w:rFonts w:cs="Arial"/>
        </w:rPr>
        <w:tab/>
      </w:r>
      <w:r w:rsidR="00F169E2" w:rsidRPr="00D625D8">
        <w:rPr>
          <w:rFonts w:cs="Arial"/>
        </w:rPr>
        <w:t>k.ú. Zabrušany</w:t>
      </w:r>
      <w:r w:rsidR="00D625D8" w:rsidRPr="00D625D8">
        <w:rPr>
          <w:rFonts w:cs="Arial"/>
        </w:rPr>
        <w:t>, obec Zabrušany, okres Teplice</w:t>
      </w:r>
      <w:r w:rsidR="005232DD">
        <w:rPr>
          <w:rFonts w:cs="Arial"/>
        </w:rPr>
        <w:t>, Ústecký kraj</w:t>
      </w:r>
    </w:p>
    <w:p w14:paraId="1B81F13E" w14:textId="12A3BF13" w:rsidR="000639BD" w:rsidRPr="000639BD" w:rsidRDefault="00D6259E" w:rsidP="000639BD">
      <w:pPr>
        <w:pStyle w:val="l-L2"/>
        <w:numPr>
          <w:ilvl w:val="0"/>
          <w:numId w:val="44"/>
        </w:numPr>
        <w:ind w:left="357" w:hanging="357"/>
        <w:rPr>
          <w:rFonts w:cs="Arial"/>
          <w:b/>
          <w:bCs/>
        </w:rPr>
      </w:pPr>
      <w:r w:rsidRPr="00D91ACC">
        <w:rPr>
          <w:rFonts w:cs="Arial"/>
        </w:rPr>
        <w:t xml:space="preserve">Rozsah díla a jeho kvalita, včetně příslušných parcelních čísel </w:t>
      </w:r>
      <w:r w:rsidR="00B207E3" w:rsidRPr="00D91ACC">
        <w:rPr>
          <w:rFonts w:cs="Arial"/>
        </w:rPr>
        <w:t xml:space="preserve">pozemků </w:t>
      </w:r>
      <w:r w:rsidRPr="00D91ACC">
        <w:rPr>
          <w:rFonts w:cs="Arial"/>
        </w:rPr>
        <w:t>a vytyčovacích bodů je specifikován v projektové dokumentaci</w:t>
      </w:r>
      <w:r w:rsidR="00FB7B5D" w:rsidRPr="00D91ACC">
        <w:rPr>
          <w:rFonts w:cs="Arial"/>
        </w:rPr>
        <w:t>,</w:t>
      </w:r>
      <w:r w:rsidRPr="00D91ACC">
        <w:rPr>
          <w:rFonts w:cs="Arial"/>
        </w:rPr>
        <w:t xml:space="preserve"> </w:t>
      </w:r>
      <w:r w:rsidR="009E69C2" w:rsidRPr="00D91ACC">
        <w:rPr>
          <w:rFonts w:cs="Arial"/>
        </w:rPr>
        <w:t>kterou se stanoví podrobnosti vymezení předmětu veřejné zakázky a rozsah soupisu prací, dodávek a služeb s</w:t>
      </w:r>
      <w:r w:rsidR="008B741D">
        <w:rPr>
          <w:rFonts w:cs="Arial"/>
        </w:rPr>
        <w:t> </w:t>
      </w:r>
      <w:r w:rsidR="009E69C2" w:rsidRPr="00D91ACC">
        <w:rPr>
          <w:rFonts w:cs="Arial"/>
        </w:rPr>
        <w:t>výkazem výměr</w:t>
      </w:r>
      <w:r w:rsidR="00FB7B5D" w:rsidRPr="00D91ACC">
        <w:rPr>
          <w:rFonts w:cs="Arial"/>
        </w:rPr>
        <w:t>,</w:t>
      </w:r>
      <w:r w:rsidR="00F66571" w:rsidRPr="00D91ACC">
        <w:rPr>
          <w:rFonts w:cs="Arial"/>
        </w:rPr>
        <w:t xml:space="preserve"> </w:t>
      </w:r>
      <w:r w:rsidRPr="00D91ACC">
        <w:rPr>
          <w:rFonts w:cs="Arial"/>
        </w:rPr>
        <w:t xml:space="preserve">kterou vypracovala projekční společnost </w:t>
      </w:r>
      <w:r w:rsidR="00702010">
        <w:rPr>
          <w:rFonts w:cs="Arial"/>
        </w:rPr>
        <w:t>AGROPLAN spol. s r.o., Jeremenkova 9, 147 00 Praha a ARAKI s.r.o., Choteč 24, 252 26 Choteč</w:t>
      </w:r>
      <w:r w:rsidR="00702010" w:rsidRPr="00EF272A">
        <w:rPr>
          <w:rFonts w:cs="Arial"/>
        </w:rPr>
        <w:t>,</w:t>
      </w:r>
      <w:r w:rsidRPr="00D91ACC">
        <w:rPr>
          <w:rFonts w:cs="Arial"/>
        </w:rPr>
        <w:t xml:space="preserve"> č. zakázky </w:t>
      </w:r>
      <w:r w:rsidR="003B4EDD" w:rsidRPr="005A3392">
        <w:rPr>
          <w:rFonts w:cs="Arial"/>
        </w:rPr>
        <w:t>252-2024-508207</w:t>
      </w:r>
      <w:r w:rsidRPr="00D91ACC">
        <w:rPr>
          <w:rFonts w:cs="Arial"/>
        </w:rPr>
        <w:t xml:space="preserve">. Uvedená projektová </w:t>
      </w:r>
      <w:r w:rsidRPr="00D91ACC">
        <w:rPr>
          <w:rFonts w:cs="Arial"/>
        </w:rPr>
        <w:lastRenderedPageBreak/>
        <w:t xml:space="preserve">dokumentace bude </w:t>
      </w:r>
      <w:r w:rsidR="00EE39B7" w:rsidRPr="00D91ACC">
        <w:rPr>
          <w:rFonts w:cs="Arial"/>
        </w:rPr>
        <w:t xml:space="preserve">v analogové formě </w:t>
      </w:r>
      <w:r w:rsidRPr="00D91ACC">
        <w:rPr>
          <w:rFonts w:cs="Arial"/>
        </w:rPr>
        <w:t xml:space="preserve">objednatelem protokolárně předána zhotoviteli nejpozději při předání </w:t>
      </w:r>
      <w:r w:rsidR="005E61C9" w:rsidRPr="00D91ACC">
        <w:rPr>
          <w:rFonts w:cs="Arial"/>
        </w:rPr>
        <w:t>místa plnění.</w:t>
      </w:r>
    </w:p>
    <w:p w14:paraId="0F410253" w14:textId="7646F716" w:rsidR="00D6259E" w:rsidRPr="000639BD" w:rsidRDefault="00D6259E" w:rsidP="000639BD">
      <w:pPr>
        <w:pStyle w:val="l-L2"/>
        <w:numPr>
          <w:ilvl w:val="0"/>
          <w:numId w:val="44"/>
        </w:numPr>
        <w:ind w:left="357" w:hanging="357"/>
        <w:rPr>
          <w:rFonts w:cs="Arial"/>
          <w:b/>
          <w:bCs/>
        </w:rPr>
      </w:pPr>
      <w:r w:rsidRPr="000639BD">
        <w:rPr>
          <w:rFonts w:cs="Arial"/>
        </w:rPr>
        <w:t>Součástí realizace díla jsou tyto činnosti:</w:t>
      </w:r>
    </w:p>
    <w:p w14:paraId="3C063A6C" w14:textId="6C77977C" w:rsidR="000859F9" w:rsidRPr="00D91ACC" w:rsidRDefault="000859F9" w:rsidP="00BF3FEE">
      <w:pPr>
        <w:pStyle w:val="l-L2"/>
        <w:numPr>
          <w:ilvl w:val="1"/>
          <w:numId w:val="45"/>
        </w:numPr>
        <w:ind w:left="714" w:hanging="357"/>
        <w:rPr>
          <w:rFonts w:cs="Arial"/>
        </w:rPr>
      </w:pPr>
      <w:r w:rsidRPr="00D91ACC">
        <w:rPr>
          <w:rFonts w:cs="Arial"/>
        </w:rPr>
        <w:t>Zajištění všech dodávek, materiálů a zařízení nezbytných pro řádné dokončení díla.</w:t>
      </w:r>
    </w:p>
    <w:p w14:paraId="5CDB1130" w14:textId="77777777" w:rsidR="00BF3FEE" w:rsidRDefault="00BF3FEE" w:rsidP="00BF3FEE">
      <w:pPr>
        <w:pStyle w:val="l-L2"/>
        <w:numPr>
          <w:ilvl w:val="1"/>
          <w:numId w:val="45"/>
        </w:numPr>
        <w:ind w:left="714" w:hanging="357"/>
      </w:pPr>
      <w:r w:rsidRPr="003C6F82">
        <w:t>Provedení všech činností souvisejících s provedením díla nezbytných pro</w:t>
      </w:r>
      <w:r>
        <w:t> </w:t>
      </w:r>
      <w:r w:rsidRPr="003C6F82">
        <w:t>řádné dokončení díla (dodávky, služby, bezpečnostní opatření apod.).</w:t>
      </w:r>
    </w:p>
    <w:p w14:paraId="74FFF944" w14:textId="77777777" w:rsidR="00BF3FEE" w:rsidRPr="00BF3FEE" w:rsidRDefault="00D6259E" w:rsidP="00BF3FEE">
      <w:pPr>
        <w:pStyle w:val="l-L2"/>
        <w:numPr>
          <w:ilvl w:val="1"/>
          <w:numId w:val="45"/>
        </w:numPr>
        <w:ind w:left="714" w:hanging="357"/>
      </w:pPr>
      <w:r w:rsidRPr="00BF3FEE">
        <w:rPr>
          <w:rFonts w:cs="Arial"/>
        </w:rPr>
        <w:t>Koordinac</w:t>
      </w:r>
      <w:r w:rsidR="00031E15" w:rsidRPr="00BF3FEE">
        <w:rPr>
          <w:rFonts w:cs="Arial"/>
        </w:rPr>
        <w:t>e</w:t>
      </w:r>
      <w:r w:rsidRPr="00BF3FEE">
        <w:rPr>
          <w:rFonts w:cs="Arial"/>
        </w:rPr>
        <w:t xml:space="preserve"> veškerých činností, jež jsou součástí realizace díla.</w:t>
      </w:r>
    </w:p>
    <w:p w14:paraId="1A9C8E36" w14:textId="120EE8EE" w:rsidR="00BF3FEE" w:rsidRPr="00CE6395" w:rsidRDefault="00D6259E" w:rsidP="00BF3FEE">
      <w:pPr>
        <w:pStyle w:val="l-L2"/>
        <w:numPr>
          <w:ilvl w:val="1"/>
          <w:numId w:val="45"/>
        </w:numPr>
        <w:ind w:left="714" w:hanging="357"/>
      </w:pPr>
      <w:r w:rsidRPr="00BF3FEE">
        <w:rPr>
          <w:rFonts w:cs="Arial"/>
        </w:rPr>
        <w:t>Geodetické vytyčení pozemků před zahájením provádění díla (příslušná parcelní čísla a</w:t>
      </w:r>
      <w:r w:rsidR="009116C2">
        <w:rPr>
          <w:rFonts w:cs="Arial"/>
        </w:rPr>
        <w:t> </w:t>
      </w:r>
      <w:r w:rsidRPr="00BF3FEE">
        <w:rPr>
          <w:rFonts w:cs="Arial"/>
        </w:rPr>
        <w:t>vytyčovací body jsou uvedeny v projektové dokumentaci)</w:t>
      </w:r>
      <w:r w:rsidR="00327D29" w:rsidRPr="00BF3FEE">
        <w:rPr>
          <w:rFonts w:cs="Arial"/>
        </w:rPr>
        <w:t>.</w:t>
      </w:r>
    </w:p>
    <w:p w14:paraId="2357EF4A" w14:textId="0A28EEA4" w:rsidR="00A00B10" w:rsidRPr="00A00B10" w:rsidRDefault="00A00B10" w:rsidP="00893ED1">
      <w:pPr>
        <w:pStyle w:val="l-L2"/>
        <w:numPr>
          <w:ilvl w:val="1"/>
          <w:numId w:val="45"/>
        </w:numPr>
        <w:ind w:left="714" w:hanging="357"/>
      </w:pPr>
      <w:r w:rsidRPr="00A00B10">
        <w:t>Zajištění povinné publicity dle pravidel v souladu s Příručkou pro publicitu Strategického plánu SZP 2023-2027, která je zveřejněna na internetových stránkách https://mze.gov.cz/spszp a https://szif.gov.cz. Zhotovitel prohlašuje, že byl s tímto závazkem objednatelem seznámen a jsou mu známy jeho podmínky.</w:t>
      </w:r>
    </w:p>
    <w:p w14:paraId="15C893C4" w14:textId="0969D7B8" w:rsidR="00BF3FEE" w:rsidRPr="00BF3FEE" w:rsidRDefault="00B90E36" w:rsidP="00BF3FEE">
      <w:pPr>
        <w:pStyle w:val="l-L2"/>
        <w:numPr>
          <w:ilvl w:val="1"/>
          <w:numId w:val="45"/>
        </w:numPr>
        <w:ind w:left="714" w:hanging="357"/>
      </w:pPr>
      <w:r w:rsidRPr="00BF3FEE">
        <w:rPr>
          <w:rFonts w:cs="Arial"/>
        </w:rPr>
        <w:t>Zhotovitel umožní předběžný záchranný archeologický výzkum.</w:t>
      </w:r>
    </w:p>
    <w:p w14:paraId="0437CA1C" w14:textId="77777777" w:rsidR="00BF3FEE" w:rsidRPr="00BF3FEE" w:rsidRDefault="00D6259E" w:rsidP="00BF3FEE">
      <w:pPr>
        <w:pStyle w:val="l-L2"/>
        <w:numPr>
          <w:ilvl w:val="1"/>
          <w:numId w:val="45"/>
        </w:numPr>
        <w:ind w:left="714" w:hanging="357"/>
      </w:pPr>
      <w:r w:rsidRPr="00BF3FEE">
        <w:rPr>
          <w:rFonts w:cs="Arial"/>
        </w:rPr>
        <w:t xml:space="preserve">Pokud dojde v průběhu provádění </w:t>
      </w:r>
      <w:r w:rsidR="00755995" w:rsidRPr="00BF3FEE">
        <w:rPr>
          <w:rFonts w:cs="Arial"/>
        </w:rPr>
        <w:t xml:space="preserve">předběžného záchranného archeologického výzkumu </w:t>
      </w:r>
      <w:r w:rsidRPr="00BF3FEE">
        <w:rPr>
          <w:rFonts w:cs="Arial"/>
        </w:rPr>
        <w:t xml:space="preserve">v rámci přípravy a realizace </w:t>
      </w:r>
      <w:r w:rsidR="00A24CAD" w:rsidRPr="00BF3FEE">
        <w:rPr>
          <w:rFonts w:cs="Arial"/>
        </w:rPr>
        <w:t>díla</w:t>
      </w:r>
      <w:r w:rsidR="0019057A" w:rsidRPr="00BF3FEE">
        <w:rPr>
          <w:rFonts w:cs="Arial"/>
        </w:rPr>
        <w:t xml:space="preserve"> </w:t>
      </w:r>
      <w:r w:rsidRPr="00BF3FEE">
        <w:rPr>
          <w:rFonts w:cs="Arial"/>
        </w:rPr>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w:t>
      </w:r>
      <w:r w:rsidR="00B52EC2" w:rsidRPr="00BF3FEE">
        <w:rPr>
          <w:rFonts w:cs="Arial"/>
        </w:rPr>
        <w:t> </w:t>
      </w:r>
      <w:r w:rsidRPr="00BF3FEE">
        <w:rPr>
          <w:rFonts w:cs="Arial"/>
        </w:rPr>
        <w:t>státní památkové péči, ve znění pozdějších předpisů</w:t>
      </w:r>
      <w:r w:rsidR="00327D29" w:rsidRPr="00BF3FEE">
        <w:rPr>
          <w:rFonts w:cs="Arial"/>
        </w:rPr>
        <w:t>.</w:t>
      </w:r>
    </w:p>
    <w:p w14:paraId="5DBB2F0B" w14:textId="47597957" w:rsidR="00AD6EEC" w:rsidRPr="00AD6EEC" w:rsidRDefault="00911188" w:rsidP="00BF3FEE">
      <w:pPr>
        <w:pStyle w:val="l-L2"/>
        <w:numPr>
          <w:ilvl w:val="1"/>
          <w:numId w:val="45"/>
        </w:numPr>
        <w:ind w:left="714" w:hanging="357"/>
      </w:pPr>
      <w:r w:rsidRPr="00BF3FEE">
        <w:rPr>
          <w:rFonts w:cs="Arial"/>
        </w:rPr>
        <w:t>D</w:t>
      </w:r>
      <w:r w:rsidR="00FF51E0" w:rsidRPr="00BF3FEE">
        <w:rPr>
          <w:rFonts w:cs="Arial"/>
        </w:rPr>
        <w:t>ojde-li během přípravy a realizace stavby k nepředvídaným archeologickým nebo paleontologickým nálezům kulturně cenných předmětů, detailů stavby nebo chráněných částí přírody</w:t>
      </w:r>
      <w:bookmarkStart w:id="4" w:name="_Hlk16772920"/>
      <w:r w:rsidR="00FF51E0" w:rsidRPr="00BF3FEE">
        <w:rPr>
          <w:rFonts w:cs="Arial"/>
        </w:rPr>
        <w:t xml:space="preserve">, </w:t>
      </w:r>
      <w:bookmarkEnd w:id="4"/>
      <w:r w:rsidR="00FF51E0" w:rsidRPr="00BF3FEE">
        <w:rPr>
          <w:rFonts w:cs="Arial"/>
        </w:rPr>
        <w:t>je zhotovitel povinen neprodleně oznámit nález objednateli, stavebnímu úřadu a zároveň učinit opatření nezbytná k tomu, aby nález nebyl poškozen nebo zničen, práce v místě nálezu přerušit a zaznamenat do stavebního deníku čas a okolnosti nálezu, datum oznámení stavebnímu úřadu a</w:t>
      </w:r>
      <w:r w:rsidR="00B52EC2" w:rsidRPr="00BF3FEE">
        <w:rPr>
          <w:rFonts w:cs="Arial"/>
        </w:rPr>
        <w:t> </w:t>
      </w:r>
      <w:r w:rsidR="00FF51E0" w:rsidRPr="00BF3FEE">
        <w:rPr>
          <w:rFonts w:cs="Arial"/>
        </w:rPr>
        <w:t xml:space="preserve">popis provedených opatření </w:t>
      </w:r>
      <w:r w:rsidR="00973498" w:rsidRPr="00BF3FEE">
        <w:rPr>
          <w:rFonts w:cs="Arial"/>
        </w:rPr>
        <w:t>v souladu s</w:t>
      </w:r>
      <w:r w:rsidR="0049073A">
        <w:rPr>
          <w:rFonts w:cs="Arial"/>
        </w:rPr>
        <w:t> </w:t>
      </w:r>
      <w:r w:rsidR="00FF51E0" w:rsidRPr="00BF3FEE">
        <w:rPr>
          <w:rFonts w:cs="Arial"/>
        </w:rPr>
        <w:t>§</w:t>
      </w:r>
      <w:r w:rsidR="0049073A">
        <w:rPr>
          <w:rFonts w:cs="Arial"/>
        </w:rPr>
        <w:t> </w:t>
      </w:r>
      <w:r w:rsidR="00FF51E0" w:rsidRPr="00BF3FEE">
        <w:rPr>
          <w:rFonts w:cs="Arial"/>
        </w:rPr>
        <w:t>266, odst.</w:t>
      </w:r>
      <w:r w:rsidR="000964C9">
        <w:rPr>
          <w:rFonts w:cs="Arial"/>
        </w:rPr>
        <w:t> </w:t>
      </w:r>
      <w:r w:rsidR="00FF51E0" w:rsidRPr="00BF3FEE">
        <w:rPr>
          <w:rFonts w:cs="Arial"/>
        </w:rPr>
        <w:t xml:space="preserve">1 </w:t>
      </w:r>
      <w:bookmarkStart w:id="5" w:name="_Hlk155796260"/>
      <w:r w:rsidR="00FF51E0" w:rsidRPr="00BF3FEE">
        <w:rPr>
          <w:rFonts w:cs="Arial"/>
        </w:rPr>
        <w:t>zákona č.</w:t>
      </w:r>
      <w:r w:rsidR="00D32127" w:rsidRPr="00BF3FEE">
        <w:rPr>
          <w:rFonts w:cs="Arial"/>
        </w:rPr>
        <w:t> </w:t>
      </w:r>
      <w:r w:rsidR="00FF51E0" w:rsidRPr="00BF3FEE">
        <w:rPr>
          <w:rFonts w:cs="Arial"/>
        </w:rPr>
        <w:t>283/2021 Sb., stavební zákon</w:t>
      </w:r>
      <w:bookmarkEnd w:id="5"/>
      <w:r w:rsidR="00973498" w:rsidRPr="00BF3FEE">
        <w:rPr>
          <w:rFonts w:cs="Arial"/>
        </w:rPr>
        <w:t>, ve znění pozdějších předpisů</w:t>
      </w:r>
      <w:r w:rsidR="00FF51E0" w:rsidRPr="00BF3FEE">
        <w:rPr>
          <w:rFonts w:cs="Arial"/>
        </w:rPr>
        <w:t>.</w:t>
      </w:r>
    </w:p>
    <w:p w14:paraId="020079BD" w14:textId="63610C68" w:rsidR="00BF3FEE" w:rsidRPr="00BF3FEE" w:rsidRDefault="00D6259E" w:rsidP="00BF3FEE">
      <w:pPr>
        <w:pStyle w:val="l-L2"/>
        <w:numPr>
          <w:ilvl w:val="1"/>
          <w:numId w:val="45"/>
        </w:numPr>
        <w:ind w:left="714" w:hanging="357"/>
      </w:pPr>
      <w:r w:rsidRPr="00BF3FEE">
        <w:rPr>
          <w:rFonts w:cs="Arial"/>
        </w:rPr>
        <w:t>Zajištění všech dalších nepředvídatelných průzkumů nutných pro řádné provádění a</w:t>
      </w:r>
      <w:r w:rsidR="00AD6EEC">
        <w:rPr>
          <w:rFonts w:cs="Arial"/>
        </w:rPr>
        <w:t> </w:t>
      </w:r>
      <w:r w:rsidRPr="00BF3FEE">
        <w:rPr>
          <w:rFonts w:cs="Arial"/>
        </w:rPr>
        <w:t>dokončení díla, jejichž potřeba by vznikla během realizačních prací</w:t>
      </w:r>
      <w:r w:rsidR="00697D9E" w:rsidRPr="00BF3FEE">
        <w:rPr>
          <w:rFonts w:cs="Arial"/>
        </w:rPr>
        <w:t xml:space="preserve"> např.</w:t>
      </w:r>
      <w:r w:rsidR="006330D8" w:rsidRPr="00BF3FEE">
        <w:rPr>
          <w:rFonts w:cs="Arial"/>
        </w:rPr>
        <w:t xml:space="preserve"> </w:t>
      </w:r>
      <w:r w:rsidR="00003103" w:rsidRPr="00BF3FEE">
        <w:rPr>
          <w:rFonts w:cs="Arial"/>
        </w:rPr>
        <w:t>(dle čl.</w:t>
      </w:r>
      <w:r w:rsidR="0049073A">
        <w:rPr>
          <w:rFonts w:cs="Arial"/>
        </w:rPr>
        <w:t> </w:t>
      </w:r>
      <w:r w:rsidR="00003103" w:rsidRPr="00BF3FEE">
        <w:rPr>
          <w:rFonts w:cs="Arial"/>
        </w:rPr>
        <w:t xml:space="preserve">II </w:t>
      </w:r>
      <w:r w:rsidR="00046A5D">
        <w:rPr>
          <w:rFonts w:cs="Arial"/>
        </w:rPr>
        <w:t>odst. </w:t>
      </w:r>
      <w:r w:rsidR="00DB691D">
        <w:rPr>
          <w:rFonts w:cs="Arial"/>
        </w:rPr>
        <w:t>3</w:t>
      </w:r>
      <w:r w:rsidR="00003103" w:rsidRPr="00BF3FEE">
        <w:rPr>
          <w:rFonts w:cs="Arial"/>
        </w:rPr>
        <w:t>.</w:t>
      </w:r>
      <w:r w:rsidR="00046A5D">
        <w:rPr>
          <w:rFonts w:cs="Arial"/>
        </w:rPr>
        <w:t xml:space="preserve"> bodu </w:t>
      </w:r>
      <w:r w:rsidR="00003103" w:rsidRPr="00BF3FEE">
        <w:rPr>
          <w:rFonts w:cs="Arial"/>
        </w:rPr>
        <w:t xml:space="preserve">g) bude řešeno jako dodatečné práce dle této smlouvy, nebo novým </w:t>
      </w:r>
      <w:r w:rsidR="00003103" w:rsidRPr="00C61981">
        <w:rPr>
          <w:rFonts w:cs="Arial"/>
        </w:rPr>
        <w:t>samostatným výběrovým řízením.</w:t>
      </w:r>
    </w:p>
    <w:p w14:paraId="1D1BBF44" w14:textId="77777777" w:rsidR="00BF3FEE" w:rsidRPr="00BF3FEE" w:rsidRDefault="00D6259E" w:rsidP="00BF3FEE">
      <w:pPr>
        <w:pStyle w:val="l-L2"/>
        <w:numPr>
          <w:ilvl w:val="1"/>
          <w:numId w:val="45"/>
        </w:numPr>
        <w:ind w:left="714" w:hanging="357"/>
      </w:pPr>
      <w:r w:rsidRPr="00BF3FEE">
        <w:rPr>
          <w:rFonts w:cs="Arial"/>
        </w:rPr>
        <w:t>Zajištění a provedení všech opatření organizačního charakteru nezbytných k řádnému provedení díla.</w:t>
      </w:r>
    </w:p>
    <w:p w14:paraId="6841BEF6" w14:textId="77777777" w:rsidR="00BF3FEE" w:rsidRPr="00BF3FEE" w:rsidRDefault="00D6259E" w:rsidP="00BF3FEE">
      <w:pPr>
        <w:pStyle w:val="l-L2"/>
        <w:numPr>
          <w:ilvl w:val="1"/>
          <w:numId w:val="45"/>
        </w:numPr>
        <w:ind w:left="714" w:hanging="357"/>
      </w:pPr>
      <w:r w:rsidRPr="00BF3FEE">
        <w:rPr>
          <w:rFonts w:cs="Arial"/>
        </w:rPr>
        <w:t>Z</w:t>
      </w:r>
      <w:r w:rsidR="00A47B49" w:rsidRPr="00BF3FEE">
        <w:rPr>
          <w:rFonts w:cs="Arial"/>
        </w:rPr>
        <w:t>a</w:t>
      </w:r>
      <w:r w:rsidRPr="00BF3FEE">
        <w:rPr>
          <w:rFonts w:cs="Arial"/>
        </w:rPr>
        <w:t xml:space="preserve">řízení </w:t>
      </w:r>
      <w:r w:rsidR="00CA5587" w:rsidRPr="00BF3FEE">
        <w:rPr>
          <w:rFonts w:cs="Arial"/>
        </w:rPr>
        <w:t>místa plnění</w:t>
      </w:r>
      <w:r w:rsidRPr="00BF3FEE">
        <w:rPr>
          <w:rFonts w:cs="Arial"/>
        </w:rPr>
        <w:t xml:space="preserve"> a po </w:t>
      </w:r>
      <w:r w:rsidR="00925587" w:rsidRPr="00BF3FEE">
        <w:rPr>
          <w:rFonts w:cs="Arial"/>
        </w:rPr>
        <w:t xml:space="preserve">ukončení </w:t>
      </w:r>
      <w:r w:rsidR="00A47B49" w:rsidRPr="00BF3FEE">
        <w:rPr>
          <w:rFonts w:cs="Arial"/>
        </w:rPr>
        <w:t>výsadby zeleně jeh</w:t>
      </w:r>
      <w:r w:rsidR="00031E15" w:rsidRPr="00BF3FEE">
        <w:rPr>
          <w:rFonts w:cs="Arial"/>
        </w:rPr>
        <w:t>o</w:t>
      </w:r>
      <w:r w:rsidR="00A47B49" w:rsidRPr="00BF3FEE">
        <w:rPr>
          <w:rFonts w:cs="Arial"/>
        </w:rPr>
        <w:t xml:space="preserve"> vyklizení.</w:t>
      </w:r>
    </w:p>
    <w:p w14:paraId="0657092A" w14:textId="77777777" w:rsidR="00BF3FEE" w:rsidRPr="00BF3FEE" w:rsidRDefault="00D6259E" w:rsidP="00BF3FEE">
      <w:pPr>
        <w:pStyle w:val="l-L2"/>
        <w:numPr>
          <w:ilvl w:val="1"/>
          <w:numId w:val="45"/>
        </w:numPr>
        <w:ind w:left="714" w:hanging="357"/>
      </w:pPr>
      <w:r w:rsidRPr="00BF3FEE">
        <w:rPr>
          <w:rFonts w:cs="Arial"/>
        </w:rPr>
        <w:t xml:space="preserve">Ostraha </w:t>
      </w:r>
      <w:r w:rsidR="0079317F" w:rsidRPr="00BF3FEE">
        <w:rPr>
          <w:rFonts w:cs="Arial"/>
        </w:rPr>
        <w:t xml:space="preserve">díla </w:t>
      </w:r>
      <w:r w:rsidRPr="00BF3FEE">
        <w:rPr>
          <w:rFonts w:cs="Arial"/>
        </w:rPr>
        <w:t xml:space="preserve">a </w:t>
      </w:r>
      <w:r w:rsidR="0079317F" w:rsidRPr="00BF3FEE">
        <w:rPr>
          <w:rFonts w:cs="Arial"/>
        </w:rPr>
        <w:t xml:space="preserve">zařízení </w:t>
      </w:r>
      <w:r w:rsidR="00CA5587" w:rsidRPr="00BF3FEE">
        <w:rPr>
          <w:rFonts w:cs="Arial"/>
        </w:rPr>
        <w:t>místa plnění</w:t>
      </w:r>
      <w:r w:rsidRPr="00BF3FEE">
        <w:rPr>
          <w:rFonts w:cs="Arial"/>
        </w:rPr>
        <w:t>, zajištění bezpečnosti práce a ochrany životního prostředí.</w:t>
      </w:r>
    </w:p>
    <w:p w14:paraId="3801B64F" w14:textId="2A8F19F0" w:rsidR="00BF3FEE" w:rsidRPr="00BF3FEE" w:rsidRDefault="00D6259E" w:rsidP="00BF3FEE">
      <w:pPr>
        <w:pStyle w:val="l-L2"/>
        <w:numPr>
          <w:ilvl w:val="1"/>
          <w:numId w:val="45"/>
        </w:numPr>
        <w:ind w:left="714" w:hanging="357"/>
      </w:pPr>
      <w:r w:rsidRPr="00BF3FEE">
        <w:rPr>
          <w:rFonts w:cs="Arial"/>
        </w:rPr>
        <w:t>Projednání a zajištění případného zvláštního užívání komunikací a veřejných ploch, popř.</w:t>
      </w:r>
      <w:r w:rsidR="0049073A">
        <w:rPr>
          <w:rFonts w:cs="Arial"/>
        </w:rPr>
        <w:t> </w:t>
      </w:r>
      <w:r w:rsidRPr="00BF3FEE">
        <w:rPr>
          <w:rFonts w:cs="Arial"/>
        </w:rPr>
        <w:t>dalších pozemků, včetně úhrady vyměřených poplatků a</w:t>
      </w:r>
      <w:r w:rsidR="00D32127" w:rsidRPr="00BF3FEE">
        <w:rPr>
          <w:rFonts w:cs="Arial"/>
        </w:rPr>
        <w:t> </w:t>
      </w:r>
      <w:r w:rsidRPr="00BF3FEE">
        <w:rPr>
          <w:rFonts w:cs="Arial"/>
        </w:rPr>
        <w:t>nájemného.</w:t>
      </w:r>
    </w:p>
    <w:p w14:paraId="1E8837F7" w14:textId="77777777" w:rsidR="00BF3FEE" w:rsidRPr="00BF3FEE" w:rsidRDefault="00D6259E" w:rsidP="00BF3FEE">
      <w:pPr>
        <w:pStyle w:val="l-L2"/>
        <w:numPr>
          <w:ilvl w:val="1"/>
          <w:numId w:val="45"/>
        </w:numPr>
        <w:ind w:left="714" w:hanging="357"/>
      </w:pPr>
      <w:r w:rsidRPr="00BF3FEE">
        <w:rPr>
          <w:rFonts w:cs="Arial"/>
        </w:rPr>
        <w:t xml:space="preserve">Zajištění přístupu k jednotlivým </w:t>
      </w:r>
      <w:r w:rsidR="00A47B49" w:rsidRPr="00BF3FEE">
        <w:rPr>
          <w:rFonts w:cs="Arial"/>
        </w:rPr>
        <w:t xml:space="preserve">dotčeným pozemkům </w:t>
      </w:r>
      <w:r w:rsidRPr="00BF3FEE">
        <w:rPr>
          <w:rFonts w:cs="Arial"/>
        </w:rPr>
        <w:t xml:space="preserve">za účelem </w:t>
      </w:r>
      <w:r w:rsidR="008E049A" w:rsidRPr="00BF3FEE">
        <w:rPr>
          <w:rFonts w:cs="Arial"/>
        </w:rPr>
        <w:t xml:space="preserve">jeho </w:t>
      </w:r>
      <w:r w:rsidRPr="00BF3FEE">
        <w:rPr>
          <w:rFonts w:cs="Arial"/>
        </w:rPr>
        <w:t>provádění, uvedení prováděním díla dotčených pozemků do původního stavu po ukončení provádění díla, úhrada náhrad za dočasné zábory ploch, a poplatků za uložení odpadů na skládku.</w:t>
      </w:r>
    </w:p>
    <w:p w14:paraId="23E7D8C2" w14:textId="77777777" w:rsidR="00BF3FEE" w:rsidRPr="00BF3FEE" w:rsidRDefault="00D6259E" w:rsidP="00BF3FEE">
      <w:pPr>
        <w:pStyle w:val="l-L2"/>
        <w:numPr>
          <w:ilvl w:val="1"/>
          <w:numId w:val="45"/>
        </w:numPr>
        <w:ind w:left="714" w:hanging="357"/>
      </w:pPr>
      <w:r w:rsidRPr="00BF3FEE">
        <w:rPr>
          <w:rFonts w:cs="Arial"/>
        </w:rPr>
        <w:t>Zajištění dopravního značení k dopravním omezením vč. případné světelné signalizace, jejich údržba, přemisťování a následné odstranění.</w:t>
      </w:r>
    </w:p>
    <w:p w14:paraId="2543D526" w14:textId="7498A7A5" w:rsidR="00BF3FEE" w:rsidRPr="00BF3FEE" w:rsidRDefault="00D6259E" w:rsidP="00BF3FEE">
      <w:pPr>
        <w:pStyle w:val="l-L2"/>
        <w:numPr>
          <w:ilvl w:val="1"/>
          <w:numId w:val="45"/>
        </w:numPr>
        <w:ind w:left="714" w:hanging="357"/>
      </w:pPr>
      <w:r w:rsidRPr="00BF3FEE">
        <w:rPr>
          <w:rFonts w:cs="Arial"/>
        </w:rPr>
        <w:t xml:space="preserve">Respektování obecných podmínek </w:t>
      </w:r>
      <w:r w:rsidR="00803839" w:rsidRPr="00BF3FEE">
        <w:rPr>
          <w:rFonts w:cs="Arial"/>
        </w:rPr>
        <w:t>a stanovisek dotčených orgánů a</w:t>
      </w:r>
      <w:r w:rsidR="00BF3FEE">
        <w:rPr>
          <w:rFonts w:cs="Arial"/>
        </w:rPr>
        <w:t> </w:t>
      </w:r>
      <w:r w:rsidR="00803839" w:rsidRPr="00BF3FEE">
        <w:rPr>
          <w:rFonts w:cs="Arial"/>
        </w:rPr>
        <w:t>správců sítí</w:t>
      </w:r>
      <w:r w:rsidRPr="00BF3FEE">
        <w:rPr>
          <w:rFonts w:cs="Arial"/>
        </w:rPr>
        <w:t xml:space="preserve"> k realizaci </w:t>
      </w:r>
      <w:r w:rsidR="0079317F" w:rsidRPr="00BF3FEE">
        <w:rPr>
          <w:rFonts w:cs="Arial"/>
        </w:rPr>
        <w:t>díla</w:t>
      </w:r>
      <w:r w:rsidRPr="00BF3FEE">
        <w:rPr>
          <w:rFonts w:cs="Arial"/>
        </w:rPr>
        <w:t>, a to zejména vedením přehledu o případně vytěžené ornici a</w:t>
      </w:r>
      <w:r w:rsidR="00D32127" w:rsidRPr="00BF3FEE">
        <w:rPr>
          <w:rFonts w:cs="Arial"/>
        </w:rPr>
        <w:t> </w:t>
      </w:r>
      <w:r w:rsidRPr="00BF3FEE">
        <w:rPr>
          <w:rFonts w:cs="Arial"/>
        </w:rPr>
        <w:t>o</w:t>
      </w:r>
      <w:r w:rsidR="00D32127" w:rsidRPr="00BF3FEE">
        <w:rPr>
          <w:rFonts w:cs="Arial"/>
        </w:rPr>
        <w:t> </w:t>
      </w:r>
      <w:r w:rsidRPr="00BF3FEE">
        <w:rPr>
          <w:rFonts w:cs="Arial"/>
        </w:rPr>
        <w:t>nakládání s ní při respektování zásad její ochrany.</w:t>
      </w:r>
    </w:p>
    <w:p w14:paraId="2DF5A24F" w14:textId="77777777" w:rsidR="00BF3FEE" w:rsidRPr="00BF3FEE" w:rsidRDefault="00D6259E" w:rsidP="00BF3FEE">
      <w:pPr>
        <w:pStyle w:val="l-L2"/>
        <w:numPr>
          <w:ilvl w:val="1"/>
          <w:numId w:val="45"/>
        </w:numPr>
        <w:ind w:left="714" w:hanging="357"/>
      </w:pPr>
      <w:r w:rsidRPr="00BF3FEE">
        <w:rPr>
          <w:rFonts w:cs="Arial"/>
        </w:rPr>
        <w:lastRenderedPageBreak/>
        <w:t>Zajištění ochrany a vytyčení podzemních inženýrských sítí uvedených v projektové dokumentaci.</w:t>
      </w:r>
    </w:p>
    <w:p w14:paraId="0E7BC394" w14:textId="0FA0FC24" w:rsidR="00073207" w:rsidRPr="00BF3FEE" w:rsidRDefault="000A37DE" w:rsidP="00BF3FEE">
      <w:pPr>
        <w:pStyle w:val="l-L2"/>
        <w:numPr>
          <w:ilvl w:val="1"/>
          <w:numId w:val="45"/>
        </w:numPr>
        <w:ind w:left="714" w:hanging="357"/>
      </w:pPr>
      <w:r w:rsidRPr="00BF3FEE">
        <w:rPr>
          <w:rFonts w:cs="Arial"/>
        </w:rPr>
        <w:t xml:space="preserve">Po ukončení </w:t>
      </w:r>
      <w:r w:rsidR="00230BB9" w:rsidRPr="00BF3FEE">
        <w:rPr>
          <w:rFonts w:cs="Arial"/>
        </w:rPr>
        <w:t>realizace díla (</w:t>
      </w:r>
      <w:r w:rsidRPr="00BF3FEE">
        <w:rPr>
          <w:rFonts w:cs="Arial"/>
        </w:rPr>
        <w:t>výsadby</w:t>
      </w:r>
      <w:r w:rsidR="00230BB9" w:rsidRPr="00BF3FEE">
        <w:rPr>
          <w:rFonts w:cs="Arial"/>
        </w:rPr>
        <w:t>)</w:t>
      </w:r>
      <w:r w:rsidRPr="00BF3FEE">
        <w:rPr>
          <w:rFonts w:cs="Arial"/>
        </w:rPr>
        <w:t xml:space="preserve"> bude </w:t>
      </w:r>
      <w:r w:rsidR="00A84B85" w:rsidRPr="00BF3FEE">
        <w:rPr>
          <w:rFonts w:cs="Arial"/>
        </w:rPr>
        <w:t>zajištěna následná péče o zeleň.</w:t>
      </w:r>
    </w:p>
    <w:p w14:paraId="41C12A83" w14:textId="59CF8288" w:rsidR="00BF3FEE" w:rsidRDefault="00D6259E" w:rsidP="00BF3FEE">
      <w:pPr>
        <w:pStyle w:val="l-L2"/>
        <w:numPr>
          <w:ilvl w:val="0"/>
          <w:numId w:val="44"/>
        </w:numPr>
        <w:ind w:left="357" w:hanging="357"/>
        <w:rPr>
          <w:rFonts w:cs="Arial"/>
        </w:rPr>
      </w:pPr>
      <w:r w:rsidRPr="00D91ACC">
        <w:rPr>
          <w:rFonts w:cs="Arial"/>
        </w:rPr>
        <w:t>Dílo bude provedeno dle projektové dokumentace, soupisu prací, dodávek a</w:t>
      </w:r>
      <w:r w:rsidR="00BF3FEE">
        <w:rPr>
          <w:rFonts w:cs="Arial"/>
        </w:rPr>
        <w:t> </w:t>
      </w:r>
      <w:r w:rsidRPr="00D91ACC">
        <w:rPr>
          <w:rFonts w:cs="Arial"/>
        </w:rPr>
        <w:t>služeb s</w:t>
      </w:r>
      <w:r w:rsidR="00D32127">
        <w:rPr>
          <w:rFonts w:cs="Arial"/>
        </w:rPr>
        <w:t> </w:t>
      </w:r>
      <w:r w:rsidRPr="00D91ACC">
        <w:rPr>
          <w:rFonts w:cs="Arial"/>
        </w:rPr>
        <w:t>výkazem výměr</w:t>
      </w:r>
      <w:r w:rsidR="00475B1D" w:rsidRPr="00BF3FEE">
        <w:rPr>
          <w:rFonts w:cs="Arial"/>
        </w:rPr>
        <w:t>.</w:t>
      </w:r>
    </w:p>
    <w:p w14:paraId="03192A71" w14:textId="19140C19" w:rsidR="0041441D" w:rsidRDefault="00D6259E" w:rsidP="00BF3FEE">
      <w:pPr>
        <w:pStyle w:val="l-L2"/>
        <w:numPr>
          <w:ilvl w:val="0"/>
          <w:numId w:val="44"/>
        </w:numPr>
        <w:ind w:left="357" w:hanging="357"/>
        <w:rPr>
          <w:rFonts w:cs="Arial"/>
        </w:rPr>
      </w:pPr>
      <w:r w:rsidRPr="00BF3FEE">
        <w:rPr>
          <w:rFonts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w:t>
      </w:r>
      <w:r w:rsidR="00BF3FEE">
        <w:rPr>
          <w:rFonts w:cs="Arial"/>
        </w:rPr>
        <w:t> </w:t>
      </w:r>
      <w:r w:rsidRPr="00BF3FEE">
        <w:rPr>
          <w:rFonts w:cs="Arial"/>
        </w:rPr>
        <w:t>těch, které jsou určeny pro realizaci díla (např. pro pojezd vozidel)</w:t>
      </w:r>
      <w:r w:rsidR="00463206" w:rsidRPr="00BF3FEE">
        <w:rPr>
          <w:rFonts w:cs="Arial"/>
        </w:rPr>
        <w:t>,</w:t>
      </w:r>
      <w:r w:rsidRPr="00BF3FEE">
        <w:rPr>
          <w:rFonts w:cs="Arial"/>
        </w:rPr>
        <w:t xml:space="preserve"> je povinen hradit zhotovitel.</w:t>
      </w:r>
    </w:p>
    <w:p w14:paraId="53141072" w14:textId="77777777" w:rsidR="00BF3FEE" w:rsidRPr="00BF3FEE" w:rsidRDefault="00BF3FEE" w:rsidP="00BF3FEE">
      <w:pPr>
        <w:pStyle w:val="l-L2"/>
        <w:tabs>
          <w:tab w:val="clear" w:pos="737"/>
        </w:tabs>
        <w:rPr>
          <w:rFonts w:cs="Arial"/>
        </w:rPr>
      </w:pPr>
    </w:p>
    <w:p w14:paraId="4325B748" w14:textId="06F1E9F5" w:rsidR="00CC70FE" w:rsidRPr="00670CE5" w:rsidRDefault="005643D1" w:rsidP="00670CE5">
      <w:pPr>
        <w:pStyle w:val="l-L1"/>
      </w:pPr>
      <w:r w:rsidRPr="00670CE5">
        <w:t>Cena díla</w:t>
      </w:r>
    </w:p>
    <w:p w14:paraId="4BFAB499" w14:textId="77777777" w:rsidR="00670CE5" w:rsidRPr="003C6F82" w:rsidRDefault="00670CE5" w:rsidP="00670CE5">
      <w:pPr>
        <w:pStyle w:val="l-L2"/>
        <w:numPr>
          <w:ilvl w:val="0"/>
          <w:numId w:val="43"/>
        </w:numPr>
        <w:ind w:left="357" w:hanging="357"/>
      </w:pPr>
      <w:r w:rsidRPr="003C6F82">
        <w:t>Cena za provedení díla v rozsahu podle čl. II. smlouvy, se sjednává dohodou smluvních stran na základě nabídky učiněné zhotovitelem na veřejnou zakázku ze dne</w:t>
      </w:r>
      <w:r>
        <w:t xml:space="preserve"> </w:t>
      </w:r>
      <w:r w:rsidRPr="003C6F82">
        <w:rPr>
          <w:b/>
          <w:bCs/>
          <w:highlight w:val="yellow"/>
        </w:rPr>
        <w:t>[DOPLNIT]</w:t>
      </w:r>
      <w:r w:rsidRPr="003C6F82">
        <w:t>. Přičemž</w:t>
      </w:r>
      <w:r>
        <w:t> </w:t>
      </w:r>
      <w:r w:rsidRPr="003C6F82">
        <w:t>je zhotovitel povinen se sám ujistit o správnosti a</w:t>
      </w:r>
      <w:r>
        <w:t> </w:t>
      </w:r>
      <w:r w:rsidRPr="003C6F82">
        <w:t>dostatečnosti své nabídky.</w:t>
      </w:r>
    </w:p>
    <w:p w14:paraId="4AC929C4" w14:textId="77777777" w:rsidR="00E33D1A" w:rsidRDefault="00BB542D" w:rsidP="00E33D1A">
      <w:pPr>
        <w:pStyle w:val="l-L2"/>
        <w:numPr>
          <w:ilvl w:val="0"/>
          <w:numId w:val="43"/>
        </w:numPr>
        <w:ind w:left="357" w:hanging="357"/>
        <w:rPr>
          <w:bCs/>
        </w:rPr>
      </w:pPr>
      <w:r w:rsidRPr="003C6F82">
        <w:rPr>
          <w:bCs/>
        </w:rPr>
        <w:t>Cena je nejvýše přípustná a nepřekročitelná, je platná po celou dobu realizace díla, a</w:t>
      </w:r>
      <w:r>
        <w:rPr>
          <w:bCs/>
        </w:rPr>
        <w:t> </w:t>
      </w:r>
      <w:r w:rsidRPr="003C6F82">
        <w:rPr>
          <w:bCs/>
        </w:rPr>
        <w:t>to i</w:t>
      </w:r>
      <w:r>
        <w:rPr>
          <w:bCs/>
        </w:rPr>
        <w:t> </w:t>
      </w:r>
      <w:r w:rsidRPr="003C6F82">
        <w:rPr>
          <w:bCs/>
        </w:rPr>
        <w:t>při</w:t>
      </w:r>
      <w:r>
        <w:rPr>
          <w:bCs/>
        </w:rPr>
        <w:t> </w:t>
      </w:r>
      <w:r w:rsidRPr="003C6F82">
        <w:rPr>
          <w:bCs/>
        </w:rPr>
        <w:t>případném prodloužení lhůty pro dokončení realizace díla z důvodů vzniklých na straně objednatele, s výjimkou zákonné změny výše sazby DPH.</w:t>
      </w:r>
    </w:p>
    <w:p w14:paraId="101B597B" w14:textId="1A677235" w:rsidR="00E33D1A" w:rsidRPr="00E33D1A" w:rsidRDefault="00A26E5C" w:rsidP="00E33D1A">
      <w:pPr>
        <w:pStyle w:val="l-L2"/>
        <w:numPr>
          <w:ilvl w:val="0"/>
          <w:numId w:val="43"/>
        </w:numPr>
        <w:ind w:left="357" w:hanging="357"/>
        <w:rPr>
          <w:bCs/>
        </w:rPr>
      </w:pPr>
      <w:r w:rsidRPr="00E33D1A">
        <w:rPr>
          <w:rFonts w:cs="Arial"/>
          <w:bCs/>
        </w:rPr>
        <w:t>Cen</w:t>
      </w:r>
      <w:r w:rsidR="00576CB0" w:rsidRPr="00E33D1A">
        <w:rPr>
          <w:rFonts w:cs="Arial"/>
          <w:bCs/>
        </w:rPr>
        <w:t>a</w:t>
      </w:r>
      <w:r w:rsidRPr="00E33D1A">
        <w:rPr>
          <w:rFonts w:cs="Arial"/>
          <w:bCs/>
        </w:rPr>
        <w:t xml:space="preserve"> </w:t>
      </w:r>
      <w:r w:rsidR="00576CB0" w:rsidRPr="00E33D1A">
        <w:rPr>
          <w:rFonts w:cs="Arial"/>
          <w:bCs/>
        </w:rPr>
        <w:t xml:space="preserve">díla zahrnuje </w:t>
      </w:r>
      <w:r w:rsidRPr="00E33D1A">
        <w:rPr>
          <w:rFonts w:cs="Arial"/>
          <w:bCs/>
        </w:rPr>
        <w:t xml:space="preserve">všechny náklady související se zhotovením díla, vedlejší náklady související s umístěním </w:t>
      </w:r>
      <w:r w:rsidR="00CA5587" w:rsidRPr="00E33D1A">
        <w:rPr>
          <w:rFonts w:cs="Arial"/>
          <w:bCs/>
        </w:rPr>
        <w:t>díla</w:t>
      </w:r>
      <w:r w:rsidR="008D755D" w:rsidRPr="00E33D1A">
        <w:rPr>
          <w:rFonts w:cs="Arial"/>
          <w:bCs/>
        </w:rPr>
        <w:t xml:space="preserve">, </w:t>
      </w:r>
      <w:r w:rsidRPr="00E33D1A">
        <w:rPr>
          <w:rFonts w:cs="Arial"/>
          <w:bCs/>
        </w:rPr>
        <w:t xml:space="preserve">zařízením </w:t>
      </w:r>
      <w:r w:rsidR="00CA5587" w:rsidRPr="00E33D1A">
        <w:rPr>
          <w:rFonts w:cs="Arial"/>
          <w:bCs/>
        </w:rPr>
        <w:t>místa plnění</w:t>
      </w:r>
      <w:r w:rsidR="0019057A" w:rsidRPr="00E33D1A">
        <w:rPr>
          <w:rFonts w:cs="Arial"/>
          <w:bCs/>
        </w:rPr>
        <w:t>, péče o vysazený porost</w:t>
      </w:r>
      <w:r w:rsidR="00CA6541" w:rsidRPr="00E33D1A">
        <w:rPr>
          <w:rFonts w:cs="Arial"/>
          <w:bCs/>
        </w:rPr>
        <w:t xml:space="preserve"> </w:t>
      </w:r>
      <w:r w:rsidRPr="00E33D1A">
        <w:rPr>
          <w:rFonts w:cs="Arial"/>
          <w:bCs/>
        </w:rPr>
        <w:t xml:space="preserve">a také ostatní náklady související s plněním podmínek </w:t>
      </w:r>
      <w:r w:rsidR="0A910988" w:rsidRPr="0261611B">
        <w:rPr>
          <w:rFonts w:cs="Arial"/>
        </w:rPr>
        <w:t>Z</w:t>
      </w:r>
      <w:r w:rsidRPr="00E33D1A">
        <w:rPr>
          <w:rFonts w:cs="Arial"/>
          <w:bCs/>
        </w:rPr>
        <w:t>adávací dokumentace</w:t>
      </w:r>
      <w:bookmarkStart w:id="6" w:name="_Hlk13050214"/>
      <w:r w:rsidR="00003103" w:rsidRPr="00E33D1A">
        <w:rPr>
          <w:rFonts w:cs="Arial"/>
          <w:bCs/>
        </w:rPr>
        <w:t>, vyplývajících z čl.</w:t>
      </w:r>
      <w:r w:rsidR="00B52EC2" w:rsidRPr="00E33D1A">
        <w:rPr>
          <w:rFonts w:cs="Arial"/>
          <w:bCs/>
        </w:rPr>
        <w:t> </w:t>
      </w:r>
      <w:r w:rsidR="00003103" w:rsidRPr="00E33D1A">
        <w:rPr>
          <w:rFonts w:cs="Arial"/>
          <w:bCs/>
        </w:rPr>
        <w:t>II, odst.</w:t>
      </w:r>
      <w:r w:rsidR="00E33D1A">
        <w:rPr>
          <w:rFonts w:cs="Arial"/>
          <w:bCs/>
        </w:rPr>
        <w:t> </w:t>
      </w:r>
      <w:r w:rsidR="00003103" w:rsidRPr="00E33D1A">
        <w:rPr>
          <w:rFonts w:cs="Arial"/>
          <w:bCs/>
        </w:rPr>
        <w:t>2, pokud není uvedeno jinak.</w:t>
      </w:r>
      <w:bookmarkStart w:id="7" w:name="_Ref376425814"/>
      <w:bookmarkEnd w:id="6"/>
    </w:p>
    <w:p w14:paraId="523A4297" w14:textId="6D339213" w:rsidR="00E6175B" w:rsidRPr="00852CA8" w:rsidRDefault="00A26E5C" w:rsidP="00075ACD">
      <w:pPr>
        <w:pStyle w:val="l-L2"/>
        <w:numPr>
          <w:ilvl w:val="0"/>
          <w:numId w:val="43"/>
        </w:numPr>
        <w:tabs>
          <w:tab w:val="right" w:pos="5954"/>
          <w:tab w:val="left" w:pos="6237"/>
        </w:tabs>
        <w:ind w:left="357" w:hanging="357"/>
      </w:pPr>
      <w:r w:rsidRPr="00852CA8">
        <w:rPr>
          <w:rFonts w:cs="Arial"/>
        </w:rPr>
        <w:t>Celková cena za díl</w:t>
      </w:r>
      <w:r w:rsidR="003A12CC" w:rsidRPr="00852CA8">
        <w:rPr>
          <w:rFonts w:cs="Arial"/>
        </w:rPr>
        <w:t>o</w:t>
      </w:r>
      <w:r w:rsidR="00E6175B" w:rsidRPr="00852CA8">
        <w:rPr>
          <w:rFonts w:cs="Arial"/>
        </w:rPr>
        <w:t>:</w:t>
      </w:r>
      <w:bookmarkStart w:id="8" w:name="_Hlk18914383"/>
      <w:r w:rsidR="00075ACD" w:rsidRPr="00852CA8">
        <w:rPr>
          <w:rFonts w:cs="Arial"/>
        </w:rPr>
        <w:tab/>
      </w:r>
      <w:r w:rsidR="00E6175B" w:rsidRPr="00852CA8">
        <w:t>bez DPH činí</w:t>
      </w:r>
      <w:r w:rsidR="009C6193" w:rsidRPr="00852CA8">
        <w:tab/>
      </w:r>
      <w:r w:rsidR="00E6175B" w:rsidRPr="004D3246">
        <w:rPr>
          <w:b/>
          <w:highlight w:val="yellow"/>
        </w:rPr>
        <w:t>[DOPLNIT]</w:t>
      </w:r>
      <w:r w:rsidR="008B5576" w:rsidRPr="00852CA8">
        <w:rPr>
          <w:b/>
        </w:rPr>
        <w:t> </w:t>
      </w:r>
      <w:r w:rsidR="00E6175B" w:rsidRPr="00852CA8">
        <w:t>Kč.</w:t>
      </w:r>
    </w:p>
    <w:p w14:paraId="5F8C2123" w14:textId="742D39D6" w:rsidR="00DB68FB" w:rsidRPr="0084077A" w:rsidRDefault="00DB68FB" w:rsidP="00075ACD">
      <w:pPr>
        <w:pStyle w:val="l-L2"/>
        <w:tabs>
          <w:tab w:val="clear" w:pos="737"/>
          <w:tab w:val="right" w:pos="5954"/>
          <w:tab w:val="left" w:pos="6237"/>
        </w:tabs>
        <w:ind w:left="357"/>
        <w:rPr>
          <w:i/>
          <w:iCs/>
          <w:highlight w:val="yellow"/>
        </w:rPr>
      </w:pPr>
      <w:r w:rsidRPr="00C944C8">
        <w:rPr>
          <w:rFonts w:cs="Arial"/>
        </w:rPr>
        <w:t>Cena za provedení výsadby:</w:t>
      </w:r>
      <w:r w:rsidR="00BA4FD2" w:rsidRPr="001E34FE">
        <w:rPr>
          <w:i/>
          <w:iCs/>
        </w:rPr>
        <w:tab/>
      </w:r>
      <w:r w:rsidRPr="001E34FE">
        <w:rPr>
          <w:i/>
          <w:iCs/>
        </w:rPr>
        <w:t>bez DPH činí</w:t>
      </w:r>
      <w:r w:rsidR="00BA4FD2" w:rsidRPr="001E34FE">
        <w:rPr>
          <w:i/>
          <w:iCs/>
        </w:rPr>
        <w:tab/>
      </w:r>
      <w:r w:rsidR="00BD7FB0" w:rsidRPr="0084077A">
        <w:rPr>
          <w:b/>
          <w:bCs/>
          <w:i/>
          <w:iCs/>
          <w:highlight w:val="yellow"/>
        </w:rPr>
        <w:t>[</w:t>
      </w:r>
      <w:r w:rsidRPr="0084077A">
        <w:rPr>
          <w:b/>
          <w:i/>
          <w:iCs/>
          <w:highlight w:val="yellow"/>
        </w:rPr>
        <w:t>DOPLNIT]</w:t>
      </w:r>
      <w:r w:rsidR="008B5576" w:rsidRPr="001E34FE">
        <w:rPr>
          <w:bCs/>
          <w:i/>
          <w:iCs/>
        </w:rPr>
        <w:t> </w:t>
      </w:r>
      <w:r w:rsidRPr="001E34FE">
        <w:rPr>
          <w:i/>
          <w:iCs/>
        </w:rPr>
        <w:t>Kč.</w:t>
      </w:r>
    </w:p>
    <w:p w14:paraId="5E333570" w14:textId="4971111A" w:rsidR="00DB68FB" w:rsidRPr="0084077A" w:rsidRDefault="00DB68FB" w:rsidP="00075ACD">
      <w:pPr>
        <w:pStyle w:val="l-L2"/>
        <w:tabs>
          <w:tab w:val="clear" w:pos="737"/>
          <w:tab w:val="right" w:pos="5954"/>
          <w:tab w:val="left" w:pos="6237"/>
        </w:tabs>
        <w:ind w:left="357"/>
        <w:rPr>
          <w:i/>
          <w:iCs/>
        </w:rPr>
      </w:pPr>
      <w:r w:rsidRPr="00C944C8">
        <w:rPr>
          <w:rFonts w:cs="Arial"/>
        </w:rPr>
        <w:t>Cena za zajištění následné péče:</w:t>
      </w:r>
      <w:r w:rsidR="00BA4FD2" w:rsidRPr="001E34FE">
        <w:rPr>
          <w:i/>
          <w:iCs/>
        </w:rPr>
        <w:tab/>
      </w:r>
      <w:r w:rsidRPr="001E34FE">
        <w:rPr>
          <w:i/>
          <w:iCs/>
        </w:rPr>
        <w:t>bez DPH činí</w:t>
      </w:r>
      <w:r w:rsidR="00BA4FD2" w:rsidRPr="001E34FE">
        <w:rPr>
          <w:i/>
          <w:iCs/>
        </w:rPr>
        <w:tab/>
      </w:r>
      <w:r w:rsidRPr="0084077A">
        <w:rPr>
          <w:b/>
          <w:i/>
          <w:iCs/>
          <w:highlight w:val="yellow"/>
        </w:rPr>
        <w:t>[DOPLNIT]</w:t>
      </w:r>
      <w:r w:rsidR="008B5576" w:rsidRPr="001E34FE">
        <w:rPr>
          <w:bCs/>
          <w:i/>
          <w:iCs/>
        </w:rPr>
        <w:t> </w:t>
      </w:r>
      <w:r w:rsidRPr="001E34FE">
        <w:rPr>
          <w:i/>
          <w:iCs/>
        </w:rPr>
        <w:t>Kč.</w:t>
      </w:r>
    </w:p>
    <w:p w14:paraId="1021F543" w14:textId="4F807B2C" w:rsidR="00AA5313" w:rsidRPr="0084077A" w:rsidRDefault="00AA5313" w:rsidP="009C6193">
      <w:pPr>
        <w:pStyle w:val="l-L2"/>
        <w:tabs>
          <w:tab w:val="clear" w:pos="737"/>
          <w:tab w:val="right" w:pos="5954"/>
          <w:tab w:val="left" w:pos="6237"/>
        </w:tabs>
        <w:ind w:left="714" w:hanging="357"/>
        <w:rPr>
          <w:i/>
          <w:iCs/>
          <w:szCs w:val="22"/>
          <w:highlight w:val="yellow"/>
          <w:lang w:eastAsia="en-US"/>
        </w:rPr>
      </w:pPr>
      <w:bookmarkStart w:id="9" w:name="_Hlk18668301"/>
      <w:r w:rsidRPr="00C944C8">
        <w:rPr>
          <w:rFonts w:cs="Arial"/>
        </w:rPr>
        <w:t xml:space="preserve">1 rok </w:t>
      </w:r>
      <w:r w:rsidR="0019057A" w:rsidRPr="00C944C8">
        <w:rPr>
          <w:rFonts w:cs="Arial"/>
        </w:rPr>
        <w:t>péče o vysazený porost</w:t>
      </w:r>
      <w:r w:rsidRPr="00C944C8">
        <w:rPr>
          <w:rFonts w:cs="Arial"/>
        </w:rPr>
        <w:t>:</w:t>
      </w:r>
      <w:r w:rsidR="009C6193" w:rsidRPr="001E34FE">
        <w:rPr>
          <w:i/>
          <w:iCs/>
          <w:szCs w:val="22"/>
          <w:lang w:eastAsia="en-US"/>
        </w:rPr>
        <w:tab/>
      </w:r>
      <w:r w:rsidRPr="001E34FE">
        <w:rPr>
          <w:i/>
          <w:iCs/>
          <w:szCs w:val="22"/>
          <w:lang w:eastAsia="en-US"/>
        </w:rPr>
        <w:t>Cena bez DPH</w:t>
      </w:r>
      <w:r w:rsidR="005F5F82" w:rsidRPr="001E34FE">
        <w:rPr>
          <w:i/>
          <w:iCs/>
          <w:szCs w:val="22"/>
          <w:lang w:eastAsia="en-US"/>
        </w:rPr>
        <w:tab/>
      </w:r>
      <w:r w:rsidRPr="0084077A">
        <w:rPr>
          <w:b/>
          <w:bCs/>
          <w:i/>
          <w:iCs/>
          <w:szCs w:val="22"/>
          <w:highlight w:val="yellow"/>
          <w:lang w:eastAsia="en-US"/>
        </w:rPr>
        <w:t>[DOPLNIT]</w:t>
      </w:r>
      <w:r w:rsidR="008B5576" w:rsidRPr="001E34FE">
        <w:rPr>
          <w:i/>
          <w:iCs/>
          <w:szCs w:val="22"/>
          <w:lang w:eastAsia="en-US"/>
        </w:rPr>
        <w:t> </w:t>
      </w:r>
      <w:r w:rsidRPr="001E34FE">
        <w:rPr>
          <w:i/>
          <w:iCs/>
          <w:szCs w:val="22"/>
          <w:lang w:eastAsia="en-US"/>
        </w:rPr>
        <w:t>Kč.</w:t>
      </w:r>
    </w:p>
    <w:p w14:paraId="4A8883B1" w14:textId="2C8E724B" w:rsidR="00AA5313" w:rsidRPr="0084077A" w:rsidRDefault="00AA5313" w:rsidP="009C6193">
      <w:pPr>
        <w:pStyle w:val="l-L2"/>
        <w:tabs>
          <w:tab w:val="clear" w:pos="737"/>
          <w:tab w:val="right" w:pos="5954"/>
          <w:tab w:val="left" w:pos="6237"/>
        </w:tabs>
        <w:ind w:left="714" w:hanging="357"/>
        <w:rPr>
          <w:i/>
          <w:iCs/>
          <w:szCs w:val="22"/>
          <w:highlight w:val="yellow"/>
          <w:lang w:eastAsia="en-US"/>
        </w:rPr>
      </w:pPr>
      <w:r w:rsidRPr="00C944C8">
        <w:rPr>
          <w:rFonts w:cs="Arial"/>
        </w:rPr>
        <w:t xml:space="preserve">2 rok </w:t>
      </w:r>
      <w:r w:rsidR="00636CB1" w:rsidRPr="00C944C8">
        <w:rPr>
          <w:rFonts w:cs="Arial"/>
        </w:rPr>
        <w:t>péče o vysazený porost</w:t>
      </w:r>
      <w:r w:rsidRPr="00C944C8">
        <w:rPr>
          <w:rFonts w:cs="Arial"/>
        </w:rPr>
        <w:t>:</w:t>
      </w:r>
      <w:r w:rsidR="005F5F82" w:rsidRPr="001E34FE">
        <w:rPr>
          <w:i/>
          <w:iCs/>
          <w:szCs w:val="22"/>
          <w:lang w:eastAsia="en-US"/>
        </w:rPr>
        <w:tab/>
      </w:r>
      <w:r w:rsidRPr="001E34FE">
        <w:rPr>
          <w:i/>
          <w:iCs/>
          <w:szCs w:val="22"/>
          <w:lang w:eastAsia="en-US"/>
        </w:rPr>
        <w:t>Cena bez DPH</w:t>
      </w:r>
      <w:r w:rsidR="005F5F82" w:rsidRPr="001E34FE">
        <w:rPr>
          <w:i/>
          <w:iCs/>
          <w:szCs w:val="22"/>
          <w:lang w:eastAsia="en-US"/>
        </w:rPr>
        <w:tab/>
      </w:r>
      <w:r w:rsidR="00922F5C" w:rsidRPr="0084077A">
        <w:rPr>
          <w:b/>
          <w:bCs/>
          <w:i/>
          <w:iCs/>
          <w:szCs w:val="22"/>
          <w:highlight w:val="yellow"/>
          <w:lang w:eastAsia="en-US"/>
        </w:rPr>
        <w:t>[DOPLNIT]</w:t>
      </w:r>
      <w:r w:rsidR="008B5576" w:rsidRPr="001E34FE">
        <w:rPr>
          <w:i/>
          <w:iCs/>
          <w:szCs w:val="22"/>
          <w:lang w:eastAsia="en-US"/>
        </w:rPr>
        <w:t> </w:t>
      </w:r>
      <w:r w:rsidRPr="001E34FE">
        <w:rPr>
          <w:i/>
          <w:iCs/>
          <w:szCs w:val="22"/>
          <w:lang w:eastAsia="en-US"/>
        </w:rPr>
        <w:t>Kč.</w:t>
      </w:r>
    </w:p>
    <w:p w14:paraId="17617604" w14:textId="0D1FC554" w:rsidR="00AA5313" w:rsidRPr="0084077A" w:rsidRDefault="00AA5313" w:rsidP="009C6193">
      <w:pPr>
        <w:pStyle w:val="l-L2"/>
        <w:tabs>
          <w:tab w:val="clear" w:pos="737"/>
          <w:tab w:val="right" w:pos="5954"/>
          <w:tab w:val="left" w:pos="6237"/>
        </w:tabs>
        <w:ind w:left="714" w:hanging="357"/>
        <w:rPr>
          <w:i/>
          <w:iCs/>
          <w:szCs w:val="22"/>
          <w:lang w:eastAsia="en-US"/>
        </w:rPr>
      </w:pPr>
      <w:r w:rsidRPr="00C944C8">
        <w:rPr>
          <w:rFonts w:cs="Arial"/>
        </w:rPr>
        <w:t xml:space="preserve">3 rok </w:t>
      </w:r>
      <w:r w:rsidR="00636CB1" w:rsidRPr="00C944C8">
        <w:rPr>
          <w:rFonts w:cs="Arial"/>
        </w:rPr>
        <w:t>péče o vysazený porost</w:t>
      </w:r>
      <w:r w:rsidRPr="00C944C8">
        <w:rPr>
          <w:rFonts w:cs="Arial"/>
        </w:rPr>
        <w:t>:</w:t>
      </w:r>
      <w:r w:rsidR="005F5F82" w:rsidRPr="001E34FE">
        <w:rPr>
          <w:i/>
          <w:iCs/>
          <w:szCs w:val="22"/>
          <w:lang w:eastAsia="en-US"/>
        </w:rPr>
        <w:tab/>
      </w:r>
      <w:r w:rsidRPr="001E34FE">
        <w:rPr>
          <w:i/>
          <w:iCs/>
          <w:szCs w:val="22"/>
          <w:lang w:eastAsia="en-US"/>
        </w:rPr>
        <w:t>Cena bez DPH</w:t>
      </w:r>
      <w:r w:rsidR="005F5F82" w:rsidRPr="001E34FE">
        <w:rPr>
          <w:i/>
          <w:iCs/>
          <w:szCs w:val="22"/>
          <w:lang w:eastAsia="en-US"/>
        </w:rPr>
        <w:tab/>
      </w:r>
      <w:r w:rsidR="00922F5C" w:rsidRPr="0084077A">
        <w:rPr>
          <w:b/>
          <w:bCs/>
          <w:i/>
          <w:iCs/>
          <w:szCs w:val="22"/>
          <w:highlight w:val="yellow"/>
          <w:lang w:eastAsia="en-US"/>
        </w:rPr>
        <w:t>[DOPLNIT]</w:t>
      </w:r>
      <w:r w:rsidR="008B5576" w:rsidRPr="001E34FE">
        <w:rPr>
          <w:i/>
          <w:iCs/>
          <w:szCs w:val="22"/>
          <w:lang w:eastAsia="en-US"/>
        </w:rPr>
        <w:t> </w:t>
      </w:r>
      <w:r w:rsidRPr="001E34FE">
        <w:rPr>
          <w:i/>
          <w:iCs/>
          <w:szCs w:val="22"/>
          <w:lang w:eastAsia="en-US"/>
        </w:rPr>
        <w:t>Kč.</w:t>
      </w:r>
    </w:p>
    <w:bookmarkEnd w:id="7"/>
    <w:bookmarkEnd w:id="8"/>
    <w:bookmarkEnd w:id="9"/>
    <w:p w14:paraId="7169B5EB" w14:textId="72CAFB94" w:rsidR="00D54A79" w:rsidRPr="00B236CD" w:rsidRDefault="00D54A79" w:rsidP="00D54A79">
      <w:pPr>
        <w:pStyle w:val="l-L2"/>
        <w:tabs>
          <w:tab w:val="clear" w:pos="737"/>
        </w:tabs>
        <w:ind w:left="357"/>
        <w:rPr>
          <w:i/>
          <w:iCs/>
        </w:rPr>
      </w:pPr>
      <w:r w:rsidRPr="00B236CD">
        <w:rPr>
          <w:i/>
          <w:iCs/>
        </w:rPr>
        <w:t>(Cena bude uváděna na haléře, tj. na 2 desetinná místa)</w:t>
      </w:r>
    </w:p>
    <w:p w14:paraId="23C5C476" w14:textId="6129E0AB" w:rsidR="26DF764C" w:rsidRPr="00C61981" w:rsidRDefault="26DF764C" w:rsidP="0261611B">
      <w:pPr>
        <w:pStyle w:val="l-L2"/>
        <w:tabs>
          <w:tab w:val="clear" w:pos="737"/>
        </w:tabs>
        <w:ind w:left="357"/>
        <w:rPr>
          <w:rFonts w:eastAsia="Arial" w:cs="Arial"/>
        </w:rPr>
      </w:pPr>
      <w:r w:rsidRPr="00C61981">
        <w:t>Zhotovitel bude fakturovat objednateli DPH v sazbě platné v den zdanitelného plnění.</w:t>
      </w:r>
    </w:p>
    <w:p w14:paraId="55824561" w14:textId="371191C5" w:rsidR="00EF3A87" w:rsidRDefault="00EF3A87" w:rsidP="00EF3A87">
      <w:pPr>
        <w:pStyle w:val="l-L2"/>
        <w:numPr>
          <w:ilvl w:val="0"/>
          <w:numId w:val="43"/>
        </w:numPr>
        <w:ind w:left="357" w:hanging="357"/>
      </w:pPr>
      <w:r w:rsidRPr="003C6F82">
        <w:t>Položkový nabídkový rozpočet</w:t>
      </w:r>
      <w:bookmarkStart w:id="10" w:name="_Hlk72403307"/>
      <w:r w:rsidRPr="003C6F82">
        <w:t xml:space="preserve">, který je </w:t>
      </w:r>
      <w:r w:rsidR="0016131C">
        <w:t>P</w:t>
      </w:r>
      <w:r w:rsidRPr="003C6F82">
        <w:t>řílohou č.</w:t>
      </w:r>
      <w:r w:rsidR="0016131C">
        <w:t> </w:t>
      </w:r>
      <w:r w:rsidRPr="003C6F82">
        <w:t xml:space="preserve">2 této smlouvy, </w:t>
      </w:r>
      <w:bookmarkEnd w:id="10"/>
      <w:r w:rsidRPr="003C6F82">
        <w:t>je vypracován v souladu se</w:t>
      </w:r>
      <w:r>
        <w:t> </w:t>
      </w:r>
      <w:r w:rsidRPr="003C6F82">
        <w:t xml:space="preserve">strukturou jednotlivých kalkulačních položek aktuálního „Katalogu stavebních prací ÚRS Praha a.s.“. Položkový nabídkový rozpočet bude nedílnou součástí smlouvy v elektronické podobě </w:t>
      </w:r>
      <w:bookmarkStart w:id="11" w:name="_Hlk13050228"/>
      <w:r w:rsidRPr="003C6F82">
        <w:t xml:space="preserve">ve formátu </w:t>
      </w:r>
      <w:proofErr w:type="spellStart"/>
      <w:r w:rsidRPr="003C6F82">
        <w:t>pdf</w:t>
      </w:r>
      <w:proofErr w:type="spellEnd"/>
      <w:r w:rsidRPr="003C6F82">
        <w:t>.</w:t>
      </w:r>
      <w:bookmarkEnd w:id="11"/>
    </w:p>
    <w:p w14:paraId="4C64AD66" w14:textId="77777777" w:rsidR="00EF3A87" w:rsidRDefault="00EF3A87" w:rsidP="00EF3A87">
      <w:pPr>
        <w:pStyle w:val="l-L2"/>
        <w:tabs>
          <w:tab w:val="clear" w:pos="737"/>
        </w:tabs>
      </w:pPr>
    </w:p>
    <w:p w14:paraId="29580607" w14:textId="57BE436B" w:rsidR="005643D1" w:rsidRPr="00B52DEC" w:rsidRDefault="005643D1" w:rsidP="00B52DEC">
      <w:pPr>
        <w:pStyle w:val="l-L1"/>
      </w:pPr>
      <w:bookmarkStart w:id="12" w:name="_Hlk130984568"/>
      <w:r w:rsidRPr="00B52DEC">
        <w:t>Platební podmínky</w:t>
      </w:r>
    </w:p>
    <w:p w14:paraId="65EB5129" w14:textId="77777777" w:rsidR="008C6630" w:rsidRPr="003C6F82" w:rsidRDefault="008C6630" w:rsidP="008C6630">
      <w:pPr>
        <w:pStyle w:val="l-L2"/>
        <w:numPr>
          <w:ilvl w:val="0"/>
          <w:numId w:val="42"/>
        </w:numPr>
        <w:ind w:left="357" w:hanging="357"/>
        <w:rPr>
          <w:rFonts w:eastAsiaTheme="minorEastAsia"/>
        </w:rPr>
      </w:pPr>
      <w:bookmarkStart w:id="13" w:name="_Hlk130984087"/>
      <w:bookmarkStart w:id="14" w:name="_Hlk130907241"/>
      <w:bookmarkEnd w:id="12"/>
      <w:r w:rsidRPr="003C6F82">
        <w:rPr>
          <w:rFonts w:eastAsiaTheme="minorEastAsia"/>
        </w:rPr>
        <w:t>Úhrada provedených prací bude provedena na základě zhotovitelem vyhotovených daňových dokladů (faktur) vystavených za podmínek stanovených v této smlouvě.</w:t>
      </w:r>
    </w:p>
    <w:p w14:paraId="0A7D1922" w14:textId="77777777" w:rsidR="008C6630" w:rsidRDefault="008C6630" w:rsidP="008C6630">
      <w:pPr>
        <w:pStyle w:val="l-L2"/>
        <w:numPr>
          <w:ilvl w:val="0"/>
          <w:numId w:val="42"/>
        </w:numPr>
        <w:ind w:left="357" w:hanging="357"/>
        <w:rPr>
          <w:rFonts w:eastAsiaTheme="minorEastAsia"/>
        </w:rPr>
      </w:pPr>
      <w:r w:rsidRPr="003C6F82">
        <w:rPr>
          <w:rFonts w:eastAsiaTheme="minorEastAsia"/>
        </w:rPr>
        <w:t>Objednatel neposkytuje zálohy.</w:t>
      </w:r>
    </w:p>
    <w:p w14:paraId="37ACE9ED" w14:textId="1456C590" w:rsidR="00B52DEC" w:rsidRPr="00E113E2" w:rsidRDefault="00C53481" w:rsidP="001C2741">
      <w:pPr>
        <w:pStyle w:val="l-L2"/>
        <w:numPr>
          <w:ilvl w:val="0"/>
          <w:numId w:val="42"/>
        </w:numPr>
        <w:ind w:left="357" w:hanging="357"/>
        <w:rPr>
          <w:rFonts w:eastAsiaTheme="minorEastAsia"/>
        </w:rPr>
      </w:pPr>
      <w:r w:rsidRPr="001C2741">
        <w:rPr>
          <w:rFonts w:eastAsiaTheme="minorEastAsia" w:cs="Arial"/>
        </w:rPr>
        <w:t>Zhotovitel je oprávněn vystavit fakturu za provedení díla nebo jeho jednotlivých částí</w:t>
      </w:r>
      <w:r w:rsidR="0020289F" w:rsidRPr="001C2741">
        <w:rPr>
          <w:rFonts w:eastAsiaTheme="minorEastAsia" w:cs="Arial"/>
        </w:rPr>
        <w:t xml:space="preserve"> </w:t>
      </w:r>
      <w:r w:rsidR="0020289F" w:rsidRPr="001C2741">
        <w:rPr>
          <w:rFonts w:cs="Arial"/>
        </w:rPr>
        <w:t>(týká se i péče o vysazený porost v jednotlivých letech)</w:t>
      </w:r>
      <w:r w:rsidRPr="001C2741">
        <w:rPr>
          <w:rFonts w:eastAsiaTheme="minorEastAsia" w:cs="Arial"/>
        </w:rPr>
        <w:t xml:space="preserve"> poté, co dokončí a objednateli předá řádně dokončené dílo</w:t>
      </w:r>
      <w:r w:rsidR="003D78C9" w:rsidRPr="001C2741">
        <w:rPr>
          <w:rFonts w:eastAsiaTheme="minorEastAsia" w:cs="Arial"/>
        </w:rPr>
        <w:t>, případně jeho část dle jednotlivých etap</w:t>
      </w:r>
      <w:r w:rsidRPr="001C2741">
        <w:rPr>
          <w:rFonts w:eastAsiaTheme="minorEastAsia" w:cs="Arial"/>
        </w:rPr>
        <w:t xml:space="preserve"> vymezen</w:t>
      </w:r>
      <w:r w:rsidR="003D78C9" w:rsidRPr="001C2741">
        <w:rPr>
          <w:rFonts w:eastAsiaTheme="minorEastAsia" w:cs="Arial"/>
        </w:rPr>
        <w:t>ých</w:t>
      </w:r>
      <w:r w:rsidRPr="001C2741">
        <w:rPr>
          <w:rFonts w:eastAsiaTheme="minorEastAsia" w:cs="Arial"/>
        </w:rPr>
        <w:t xml:space="preserve"> v čl. V. této smlouvy, a to na základě zhotovitelem vyhotoveného a objednatelem potvrzeného schvalovacího protokolu o provedení prací, vždy nejpozději do</w:t>
      </w:r>
      <w:r w:rsidR="008C6630" w:rsidRPr="001C2741">
        <w:rPr>
          <w:rFonts w:eastAsiaTheme="minorEastAsia" w:cs="Arial"/>
        </w:rPr>
        <w:t> </w:t>
      </w:r>
      <w:r w:rsidR="00170055" w:rsidRPr="001C2741">
        <w:rPr>
          <w:rFonts w:eastAsiaTheme="minorEastAsia" w:cs="Arial"/>
        </w:rPr>
        <w:t>20</w:t>
      </w:r>
      <w:r w:rsidRPr="001C2741">
        <w:rPr>
          <w:rFonts w:eastAsiaTheme="minorEastAsia" w:cs="Arial"/>
        </w:rPr>
        <w:t>.</w:t>
      </w:r>
      <w:r w:rsidR="00A0418B" w:rsidRPr="001C2741">
        <w:rPr>
          <w:rFonts w:eastAsiaTheme="minorEastAsia" w:cs="Arial"/>
        </w:rPr>
        <w:t> </w:t>
      </w:r>
      <w:r w:rsidRPr="001C2741">
        <w:rPr>
          <w:rFonts w:eastAsiaTheme="minorEastAsia" w:cs="Arial"/>
        </w:rPr>
        <w:t>1</w:t>
      </w:r>
      <w:r w:rsidR="00170055" w:rsidRPr="001C2741">
        <w:rPr>
          <w:rFonts w:eastAsiaTheme="minorEastAsia" w:cs="Arial"/>
        </w:rPr>
        <w:t>1</w:t>
      </w:r>
      <w:r w:rsidRPr="001C2741">
        <w:rPr>
          <w:rFonts w:eastAsiaTheme="minorEastAsia" w:cs="Arial"/>
        </w:rPr>
        <w:t xml:space="preserve">. příslušného roku. Bez tohoto potvrzeného protokolu nesmí být faktura vystavena. Přílohou řádně vystavené faktury musí být soupisy provedených prací </w:t>
      </w:r>
      <w:r w:rsidRPr="001C2741">
        <w:rPr>
          <w:rFonts w:cs="Arial"/>
        </w:rPr>
        <w:t xml:space="preserve">odsouhlasené autorským dozorem nebo jiným dozorem </w:t>
      </w:r>
      <w:r w:rsidRPr="001C2741">
        <w:rPr>
          <w:rFonts w:cs="Arial"/>
        </w:rPr>
        <w:lastRenderedPageBreak/>
        <w:t>objednatele (dále jen „dozorem objednatele“) a</w:t>
      </w:r>
      <w:r w:rsidR="008C6630" w:rsidRPr="001C2741">
        <w:rPr>
          <w:rFonts w:cs="Arial"/>
        </w:rPr>
        <w:t> </w:t>
      </w:r>
      <w:r w:rsidRPr="001C2741">
        <w:rPr>
          <w:rFonts w:cs="Arial"/>
        </w:rPr>
        <w:t>potvrzené objednatelem, jinak zhotovitel není oprávněn fakturu vystavit</w:t>
      </w:r>
      <w:r w:rsidRPr="001C2741">
        <w:rPr>
          <w:rFonts w:eastAsiaTheme="minorEastAsia" w:cs="Arial"/>
        </w:rPr>
        <w:t>. V případě realizace následné péče o</w:t>
      </w:r>
      <w:r w:rsidR="00D32127" w:rsidRPr="001C2741">
        <w:rPr>
          <w:rFonts w:eastAsiaTheme="minorEastAsia" w:cs="Arial"/>
        </w:rPr>
        <w:t> </w:t>
      </w:r>
      <w:r w:rsidRPr="001C2741">
        <w:rPr>
          <w:rFonts w:eastAsiaTheme="minorEastAsia" w:cs="Arial"/>
        </w:rPr>
        <w:t>vysazený porost uhradí objednatel zhotoviteli</w:t>
      </w:r>
      <w:bookmarkStart w:id="15" w:name="_Hlk130992003"/>
      <w:r w:rsidR="00B52DEC" w:rsidRPr="001C2741">
        <w:rPr>
          <w:rFonts w:eastAsiaTheme="minorEastAsia" w:cs="Arial"/>
        </w:rPr>
        <w:t>.</w:t>
      </w:r>
    </w:p>
    <w:p w14:paraId="316F0FEE" w14:textId="04907142" w:rsidR="00E113E2" w:rsidRPr="0096020A" w:rsidRDefault="00E113E2" w:rsidP="00E113E2">
      <w:pPr>
        <w:pStyle w:val="l-L2"/>
        <w:tabs>
          <w:tab w:val="clear" w:pos="737"/>
        </w:tabs>
        <w:ind w:left="357"/>
        <w:rPr>
          <w:rFonts w:eastAsiaTheme="minorEastAsia"/>
          <w:iCs/>
        </w:rPr>
      </w:pPr>
      <w:r w:rsidRPr="0096020A">
        <w:rPr>
          <w:rFonts w:eastAsiaTheme="minorEastAsia" w:cs="Arial"/>
          <w:iCs/>
        </w:rPr>
        <w:t>Část ceny díla po ukončení 1. roku péče o vysazený porost, část ceny díla po ukončení 2. roku péče o vysazený porost, část ceny díla po ukončení 3. roku péče o vysazený porost. V případě dílčí fakturace bude zhotovitelem každá faktura označena textem „dílčí“ s označením fakturačního celku.</w:t>
      </w:r>
    </w:p>
    <w:bookmarkEnd w:id="15"/>
    <w:p w14:paraId="6F293DE7" w14:textId="699B031C" w:rsidR="00C53481" w:rsidRPr="00B52DEC" w:rsidRDefault="00C53481" w:rsidP="00B52DEC">
      <w:pPr>
        <w:pStyle w:val="l-L2"/>
        <w:numPr>
          <w:ilvl w:val="0"/>
          <w:numId w:val="42"/>
        </w:numPr>
        <w:ind w:left="357" w:hanging="357"/>
        <w:rPr>
          <w:rFonts w:eastAsiaTheme="minorEastAsia"/>
        </w:rPr>
      </w:pPr>
      <w:r w:rsidRPr="00B52DEC">
        <w:rPr>
          <w:rFonts w:eastAsiaTheme="minorEastAsia"/>
        </w:rPr>
        <w:t>Poslední faktura bude vystavena do 10 kalendářních dnů od protokolárního předání a</w:t>
      </w:r>
      <w:r w:rsidR="00D32127" w:rsidRPr="00B52DEC">
        <w:rPr>
          <w:rFonts w:eastAsiaTheme="minorEastAsia"/>
        </w:rPr>
        <w:t> </w:t>
      </w:r>
      <w:r w:rsidRPr="00B52DEC">
        <w:rPr>
          <w:rFonts w:eastAsiaTheme="minorEastAsia"/>
        </w:rPr>
        <w:t xml:space="preserve">převzetí díla dle této smlouvy. Tato faktura bude doručena objednateli nejdéle do </w:t>
      </w:r>
      <w:r w:rsidR="00170055" w:rsidRPr="00B52DEC">
        <w:rPr>
          <w:rFonts w:eastAsiaTheme="minorEastAsia"/>
        </w:rPr>
        <w:t>20</w:t>
      </w:r>
      <w:r w:rsidRPr="00B52DEC">
        <w:rPr>
          <w:rFonts w:eastAsiaTheme="minorEastAsia"/>
        </w:rPr>
        <w:t>.</w:t>
      </w:r>
      <w:r w:rsidR="00471A19" w:rsidRPr="00B52DEC">
        <w:rPr>
          <w:rFonts w:eastAsiaTheme="minorEastAsia"/>
        </w:rPr>
        <w:t> </w:t>
      </w:r>
      <w:r w:rsidRPr="00B52DEC">
        <w:rPr>
          <w:rFonts w:eastAsiaTheme="minorEastAsia"/>
        </w:rPr>
        <w:t>1</w:t>
      </w:r>
      <w:r w:rsidR="00170055" w:rsidRPr="00B52DEC">
        <w:rPr>
          <w:rFonts w:eastAsiaTheme="minorEastAsia"/>
        </w:rPr>
        <w:t>1</w:t>
      </w:r>
      <w:r w:rsidRPr="00B52DEC">
        <w:rPr>
          <w:rFonts w:eastAsiaTheme="minorEastAsia"/>
        </w:rPr>
        <w:t>. příslušného roku a bude označena textem „konečná“.</w:t>
      </w:r>
      <w:r w:rsidR="00EE2072" w:rsidRPr="00B52DEC">
        <w:rPr>
          <w:rFonts w:eastAsiaTheme="minorEastAsia"/>
        </w:rPr>
        <w:t xml:space="preserve"> </w:t>
      </w:r>
      <w:r w:rsidRPr="00B52DEC">
        <w:rPr>
          <w:rFonts w:eastAsiaTheme="minorEastAsia"/>
        </w:rPr>
        <w:t>Součástí „konečné“ faktury vystavené po ukončení následné péče o zeleň bude také kopie protokolu o</w:t>
      </w:r>
      <w:r w:rsidR="00D32127" w:rsidRPr="00B52DEC">
        <w:rPr>
          <w:rFonts w:eastAsiaTheme="minorEastAsia"/>
        </w:rPr>
        <w:t> </w:t>
      </w:r>
      <w:r w:rsidRPr="00B52DEC">
        <w:rPr>
          <w:rFonts w:eastAsiaTheme="minorEastAsia"/>
        </w:rPr>
        <w:t>předání a</w:t>
      </w:r>
      <w:r w:rsidR="00B52EC2" w:rsidRPr="00B52DEC">
        <w:rPr>
          <w:rFonts w:eastAsiaTheme="minorEastAsia"/>
        </w:rPr>
        <w:t> </w:t>
      </w:r>
      <w:r w:rsidRPr="00B52DEC">
        <w:rPr>
          <w:rFonts w:eastAsiaTheme="minorEastAsia"/>
        </w:rPr>
        <w:t>převzetí celého díla, s podpisy obou smluvních stran. Převzaté práce budou oceněny jednotkovými cenami, dle</w:t>
      </w:r>
      <w:r w:rsidR="00B52DEC">
        <w:rPr>
          <w:rFonts w:eastAsiaTheme="minorEastAsia"/>
        </w:rPr>
        <w:t> </w:t>
      </w:r>
      <w:r w:rsidRPr="00B52DEC">
        <w:rPr>
          <w:rFonts w:eastAsiaTheme="minorEastAsia"/>
        </w:rPr>
        <w:t>k</w:t>
      </w:r>
      <w:r w:rsidR="00B52DEC">
        <w:rPr>
          <w:rFonts w:eastAsiaTheme="minorEastAsia"/>
        </w:rPr>
        <w:t> </w:t>
      </w:r>
      <w:r w:rsidRPr="00B52DEC">
        <w:rPr>
          <w:rFonts w:eastAsiaTheme="minorEastAsia"/>
        </w:rPr>
        <w:t>této</w:t>
      </w:r>
      <w:r w:rsidR="00B52DEC">
        <w:rPr>
          <w:rFonts w:eastAsiaTheme="minorEastAsia"/>
        </w:rPr>
        <w:t> </w:t>
      </w:r>
      <w:r w:rsidRPr="00B52DEC">
        <w:rPr>
          <w:rFonts w:eastAsiaTheme="minorEastAsia"/>
        </w:rPr>
        <w:t>smlouvě přiloženého oceněného soupisu prací. Fakturované částky budou uvedeny dle</w:t>
      </w:r>
      <w:r w:rsidR="00B52DEC">
        <w:rPr>
          <w:rFonts w:eastAsiaTheme="minorEastAsia"/>
        </w:rPr>
        <w:t> </w:t>
      </w:r>
      <w:r w:rsidRPr="00B52DEC">
        <w:rPr>
          <w:rFonts w:eastAsiaTheme="minorEastAsia"/>
        </w:rPr>
        <w:t>SoD.</w:t>
      </w:r>
    </w:p>
    <w:p w14:paraId="50D58D7C" w14:textId="6197CD64" w:rsidR="00976B17" w:rsidRPr="00976B17" w:rsidRDefault="00976B17" w:rsidP="00976B17">
      <w:pPr>
        <w:pStyle w:val="l-L2"/>
        <w:numPr>
          <w:ilvl w:val="0"/>
          <w:numId w:val="42"/>
        </w:numPr>
        <w:ind w:left="357" w:hanging="357"/>
        <w:rPr>
          <w:rFonts w:eastAsiaTheme="minorEastAsia" w:cs="Arial"/>
          <w:i/>
        </w:rPr>
      </w:pPr>
      <w:bookmarkStart w:id="16" w:name="_Hlk130907391"/>
      <w:bookmarkEnd w:id="13"/>
      <w:bookmarkEnd w:id="14"/>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 včetně spisové značky, označení této</w:t>
      </w:r>
      <w:r>
        <w:rPr>
          <w:rFonts w:cs="Arial"/>
        </w:rPr>
        <w:t> </w:t>
      </w:r>
      <w:r w:rsidRPr="00F8630F">
        <w:rPr>
          <w:rFonts w:cs="Arial"/>
        </w:rPr>
        <w:t>smlouvy, označení poskytnutého plnění, číslo faktury, den vystavení a lhůtu splatnosti faktury, označení peněžního ústavu a</w:t>
      </w:r>
      <w:r w:rsidR="00AE788D">
        <w:rPr>
          <w:rFonts w:cs="Arial"/>
        </w:rPr>
        <w:t> </w:t>
      </w:r>
      <w:r w:rsidRPr="00F8630F">
        <w:rPr>
          <w:rFonts w:cs="Arial"/>
        </w:rPr>
        <w:t>číslo účtu, na který se má platit, fakturovanou částku, razítko a</w:t>
      </w:r>
      <w:r>
        <w:rPr>
          <w:rFonts w:cs="Arial"/>
        </w:rPr>
        <w:t> </w:t>
      </w:r>
      <w:r w:rsidRPr="00F8630F">
        <w:rPr>
          <w:rFonts w:cs="Arial"/>
        </w:rPr>
        <w:t>podpis oprávněné osoby.</w:t>
      </w:r>
    </w:p>
    <w:p w14:paraId="44571F29" w14:textId="73848334" w:rsidR="001C1F80" w:rsidRPr="00976B17" w:rsidRDefault="00CC70FE" w:rsidP="00976B17">
      <w:pPr>
        <w:pStyle w:val="l-L2"/>
        <w:numPr>
          <w:ilvl w:val="0"/>
          <w:numId w:val="42"/>
        </w:numPr>
        <w:ind w:left="357" w:hanging="357"/>
        <w:rPr>
          <w:rFonts w:eastAsiaTheme="minorEastAsia" w:cs="Arial"/>
          <w:i/>
        </w:rPr>
      </w:pPr>
      <w:r w:rsidRPr="00976B17">
        <w:rPr>
          <w:rFonts w:cs="Arial"/>
        </w:rPr>
        <w:t xml:space="preserve">Součástí faktury budou soupisy provedených prací odsouhlasené </w:t>
      </w:r>
      <w:r w:rsidR="00AE44DC" w:rsidRPr="00976B17">
        <w:rPr>
          <w:rFonts w:cs="Arial"/>
        </w:rPr>
        <w:t>dozorem objednatele</w:t>
      </w:r>
      <w:r w:rsidR="001C1F80" w:rsidRPr="00976B17">
        <w:rPr>
          <w:rFonts w:cs="Arial"/>
        </w:rPr>
        <w:t xml:space="preserve"> a</w:t>
      </w:r>
      <w:r w:rsidR="00B52EC2" w:rsidRPr="00976B17">
        <w:rPr>
          <w:rFonts w:cs="Arial"/>
        </w:rPr>
        <w:t> </w:t>
      </w:r>
      <w:r w:rsidR="003621C5" w:rsidRPr="00976B17">
        <w:rPr>
          <w:rFonts w:cs="Arial"/>
        </w:rPr>
        <w:t xml:space="preserve">potvrzené </w:t>
      </w:r>
      <w:r w:rsidR="00A84B85" w:rsidRPr="00976B17">
        <w:rPr>
          <w:rFonts w:cs="Arial"/>
        </w:rPr>
        <w:t>objednatelem</w:t>
      </w:r>
      <w:r w:rsidR="001C1F80" w:rsidRPr="00976B17">
        <w:rPr>
          <w:rFonts w:cs="Arial"/>
        </w:rPr>
        <w:t>.</w:t>
      </w:r>
      <w:r w:rsidR="007F2533" w:rsidRPr="00976B17">
        <w:rPr>
          <w:rFonts w:cs="Arial"/>
        </w:rPr>
        <w:t xml:space="preserve"> </w:t>
      </w:r>
      <w:r w:rsidR="001C1F80" w:rsidRPr="00976B17">
        <w:rPr>
          <w:rFonts w:cs="Arial"/>
        </w:rPr>
        <w:t>T</w:t>
      </w:r>
      <w:r w:rsidR="00674421" w:rsidRPr="00976B17">
        <w:rPr>
          <w:rFonts w:cs="Arial"/>
        </w:rPr>
        <w:t>yto</w:t>
      </w:r>
      <w:r w:rsidR="001C1F80" w:rsidRPr="00976B17">
        <w:rPr>
          <w:rFonts w:cs="Arial"/>
        </w:rPr>
        <w:t xml:space="preserve"> soupis</w:t>
      </w:r>
      <w:r w:rsidR="00674421" w:rsidRPr="00976B17">
        <w:rPr>
          <w:rFonts w:cs="Arial"/>
        </w:rPr>
        <w:t>y</w:t>
      </w:r>
      <w:r w:rsidR="001C1F80" w:rsidRPr="00976B17">
        <w:rPr>
          <w:rFonts w:cs="Arial"/>
        </w:rPr>
        <w:t xml:space="preserve"> zhotovitel předloží objednateli nejméně deset</w:t>
      </w:r>
      <w:r w:rsidR="00976B17">
        <w:rPr>
          <w:rFonts w:cs="Arial"/>
        </w:rPr>
        <w:t> </w:t>
      </w:r>
      <w:r w:rsidR="001C1F80" w:rsidRPr="00976B17">
        <w:rPr>
          <w:rFonts w:cs="Arial"/>
        </w:rPr>
        <w:t>dní před vystavením dílčí faktury nebo před protokolárním předáním díla. Objednatel tento soupis schválí nebo rozporuje nejpozději do deseti dnů od předložení zhotovitelem.</w:t>
      </w:r>
    </w:p>
    <w:bookmarkEnd w:id="16"/>
    <w:p w14:paraId="58A039EA" w14:textId="77777777" w:rsidR="00D164AD" w:rsidRPr="00F8630F" w:rsidRDefault="00D164AD" w:rsidP="00D164AD">
      <w:pPr>
        <w:pStyle w:val="l-L2"/>
        <w:numPr>
          <w:ilvl w:val="0"/>
          <w:numId w:val="42"/>
        </w:numPr>
        <w:ind w:left="357" w:hanging="357"/>
        <w:rPr>
          <w:rFonts w:eastAsiaTheme="minorEastAsia" w:cs="Arial"/>
          <w:i/>
        </w:rPr>
      </w:pPr>
      <w:r w:rsidRPr="00F8630F">
        <w:rPr>
          <w:rFonts w:cs="Arial"/>
        </w:rPr>
        <w:t>Na faktuře pro objednatele bude zhotovitel uvádět:</w:t>
      </w:r>
    </w:p>
    <w:p w14:paraId="15DAB6C7" w14:textId="77777777" w:rsidR="00D164AD" w:rsidRDefault="00D164AD" w:rsidP="00D164AD">
      <w:pPr>
        <w:pStyle w:val="l-L2"/>
        <w:tabs>
          <w:tab w:val="clear" w:pos="737"/>
        </w:tabs>
        <w:ind w:left="357"/>
        <w:rPr>
          <w:rFonts w:cs="Arial"/>
        </w:rPr>
      </w:pPr>
      <w:r w:rsidRPr="00F8630F">
        <w:rPr>
          <w:rFonts w:cs="Arial"/>
        </w:rPr>
        <w:t>Odběratel: Státní pozemkový úřad, Praha 3, Husinecká 1024/</w:t>
      </w:r>
      <w:proofErr w:type="gramStart"/>
      <w:r w:rsidRPr="00F8630F">
        <w:rPr>
          <w:rFonts w:cs="Arial"/>
        </w:rPr>
        <w:t>11a</w:t>
      </w:r>
      <w:proofErr w:type="gramEnd"/>
      <w:r w:rsidRPr="00F8630F">
        <w:rPr>
          <w:rFonts w:cs="Arial"/>
        </w:rPr>
        <w:t>, PSČ 130 00, IČO 01312774.</w:t>
      </w:r>
    </w:p>
    <w:p w14:paraId="075F338D" w14:textId="4669618D" w:rsidR="00994BB7" w:rsidRPr="009B6D64" w:rsidRDefault="00D164AD" w:rsidP="00994BB7">
      <w:pPr>
        <w:pStyle w:val="l-L2"/>
        <w:tabs>
          <w:tab w:val="clear" w:pos="737"/>
        </w:tabs>
        <w:ind w:left="357"/>
        <w:rPr>
          <w:rFonts w:cs="Arial"/>
        </w:rPr>
      </w:pPr>
      <w:r w:rsidRPr="009B6D64">
        <w:rPr>
          <w:rFonts w:cs="Arial"/>
        </w:rPr>
        <w:t>Konečný příjemce</w:t>
      </w:r>
      <w:r w:rsidRPr="009B6D64">
        <w:rPr>
          <w:rFonts w:cs="Arial"/>
          <w:i/>
          <w:iCs/>
        </w:rPr>
        <w:t xml:space="preserve">: </w:t>
      </w:r>
      <w:r w:rsidR="001A731A" w:rsidRPr="009B6D64">
        <w:rPr>
          <w:rFonts w:cs="Arial"/>
        </w:rPr>
        <w:t>Státní pozemkový úřad, Pobočka Teplice, Masarykova 2421/66, 415 01 Teplice</w:t>
      </w:r>
    </w:p>
    <w:p w14:paraId="0C800F79" w14:textId="3AC04A5F" w:rsidR="1E87B6E8" w:rsidRPr="00994BB7" w:rsidRDefault="1E87B6E8" w:rsidP="00994BB7">
      <w:pPr>
        <w:pStyle w:val="l-L2"/>
        <w:tabs>
          <w:tab w:val="clear" w:pos="737"/>
        </w:tabs>
        <w:ind w:left="357"/>
        <w:rPr>
          <w:rFonts w:eastAsiaTheme="minorEastAsia" w:cs="Arial"/>
          <w:i/>
        </w:rPr>
      </w:pPr>
      <w:r w:rsidRPr="00994BB7">
        <w:rPr>
          <w:rFonts w:cs="Arial"/>
          <w:szCs w:val="22"/>
        </w:rPr>
        <w:t xml:space="preserve">Elektronická faktura bude doručena do datové schránky objednatele nebo na e-mailovou adresu: </w:t>
      </w:r>
      <w:hyperlink r:id="rId13" w:history="1">
        <w:r w:rsidRPr="00994BB7">
          <w:rPr>
            <w:rStyle w:val="Hypertextovodkaz"/>
            <w:rFonts w:cs="Arial"/>
            <w:color w:val="auto"/>
            <w:szCs w:val="22"/>
            <w:u w:val="none"/>
          </w:rPr>
          <w:t>epodatelna@spu.gov.cz</w:t>
        </w:r>
      </w:hyperlink>
      <w:r w:rsidRPr="00994BB7">
        <w:rPr>
          <w:rFonts w:cs="Arial"/>
          <w:szCs w:val="22"/>
        </w:rPr>
        <w:t>.</w:t>
      </w:r>
    </w:p>
    <w:p w14:paraId="3690D5CC" w14:textId="77777777" w:rsidR="00D164AD" w:rsidRDefault="00D164AD" w:rsidP="00D164AD">
      <w:pPr>
        <w:pStyle w:val="l-L2"/>
        <w:numPr>
          <w:ilvl w:val="0"/>
          <w:numId w:val="42"/>
        </w:numPr>
        <w:ind w:left="357" w:hanging="357"/>
        <w:rPr>
          <w:rFonts w:cs="Arial"/>
        </w:rPr>
      </w:pPr>
      <w:r w:rsidRPr="003C6F82">
        <w:rPr>
          <w:rFonts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D66C0E3" w14:textId="77777777" w:rsidR="00D164AD" w:rsidRDefault="00D164AD" w:rsidP="00D164AD">
      <w:pPr>
        <w:pStyle w:val="l-L2"/>
        <w:numPr>
          <w:ilvl w:val="0"/>
          <w:numId w:val="42"/>
        </w:numPr>
        <w:ind w:left="357" w:hanging="357"/>
        <w:rPr>
          <w:rFonts w:cs="Arial"/>
        </w:rPr>
      </w:pPr>
      <w:r w:rsidRPr="00F8630F">
        <w:rPr>
          <w:rFonts w:cs="Arial"/>
        </w:rPr>
        <w:t>Splatnost faktury se stanovuje na 30</w:t>
      </w:r>
      <w:r>
        <w:rPr>
          <w:rFonts w:cs="Arial"/>
        </w:rPr>
        <w:t> </w:t>
      </w:r>
      <w:r w:rsidRPr="00F8630F">
        <w:rPr>
          <w:rFonts w:cs="Arial"/>
        </w:rPr>
        <w:t>kalendářních dnů od data doručení faktury objednateli. Platby peněžitých částek se provádí bankovním převodem na účet druhé smluvní strany uvedený ve faktuře. Peněžitá částka se považuje za zaplacenou okamžikem jejího odepsání z účtu objednatele ve prospěch účtu zhotovitele.</w:t>
      </w:r>
    </w:p>
    <w:p w14:paraId="1A02A3C7" w14:textId="77777777" w:rsidR="00D164AD" w:rsidRDefault="00D164AD" w:rsidP="00D164AD">
      <w:pPr>
        <w:pStyle w:val="l-L2"/>
        <w:numPr>
          <w:ilvl w:val="0"/>
          <w:numId w:val="42"/>
        </w:numPr>
        <w:ind w:left="357" w:hanging="357"/>
        <w:rPr>
          <w:rFonts w:cs="Arial"/>
        </w:rPr>
      </w:pPr>
      <w:r w:rsidRPr="00F8630F">
        <w:rPr>
          <w:rFonts w:cs="Arial"/>
        </w:rPr>
        <w:t>Zhotovitel není oprávněn započíst žádnou svou pohledávku proti pohledávce objednatele z této smlouvy.</w:t>
      </w:r>
    </w:p>
    <w:p w14:paraId="7251BE90" w14:textId="77777777" w:rsidR="00D164AD" w:rsidRDefault="00D164AD" w:rsidP="00D164AD">
      <w:pPr>
        <w:pStyle w:val="l-L2"/>
        <w:numPr>
          <w:ilvl w:val="0"/>
          <w:numId w:val="42"/>
        </w:numPr>
        <w:ind w:left="357" w:hanging="357"/>
        <w:rPr>
          <w:rFonts w:cs="Arial"/>
        </w:rPr>
      </w:pPr>
      <w:r w:rsidRPr="00F8630F">
        <w:rPr>
          <w:rFonts w:cs="Arial"/>
        </w:rPr>
        <w:t>V případě prodlení smluvní strany se zaplacením peněžité částky na základě úplné a řádně vystavené faktury, vzniká oprávněné straně nárok na úrok z prodlení ve výši patnácti tisícin procenta (0,015 %) z dlužné částky bez DPH za každý i započatý den prodlení. Tím není dotčen ani omezen nárok na náhradu vzniklé škody.</w:t>
      </w:r>
      <w:bookmarkStart w:id="17" w:name="_Ref376434141"/>
    </w:p>
    <w:p w14:paraId="4508A022" w14:textId="17D79414" w:rsidR="00D164AD" w:rsidRDefault="00D164AD" w:rsidP="00D164AD">
      <w:pPr>
        <w:pStyle w:val="l-L2"/>
        <w:numPr>
          <w:ilvl w:val="0"/>
          <w:numId w:val="42"/>
        </w:numPr>
        <w:ind w:left="357" w:hanging="357"/>
        <w:rPr>
          <w:rFonts w:cs="Arial"/>
        </w:rPr>
      </w:pPr>
      <w:r w:rsidRPr="00BF554F">
        <w:rPr>
          <w:rFonts w:cs="Arial"/>
        </w:rPr>
        <w:lastRenderedPageBreak/>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w:t>
      </w:r>
      <w:r w:rsidR="0020365A">
        <w:rPr>
          <w:rFonts w:cs="Arial"/>
        </w:rPr>
        <w:t> </w:t>
      </w:r>
      <w:r w:rsidRPr="00BF554F">
        <w:rPr>
          <w:rFonts w:cs="Arial"/>
        </w:rPr>
        <w:t>320/2001 Sb., o finanční kontrole ve veřejné správě a změně některých zákonů, ve znění pozdějších předpisů o finanční kontrole</w:t>
      </w:r>
      <w:bookmarkEnd w:id="17"/>
      <w:r w:rsidRPr="00BF554F">
        <w:rPr>
          <w:rFonts w:cs="Arial"/>
        </w:rPr>
        <w:t>.</w:t>
      </w:r>
    </w:p>
    <w:p w14:paraId="4122914A" w14:textId="77777777" w:rsidR="00257CD0" w:rsidRPr="00257CD0" w:rsidRDefault="00257CD0" w:rsidP="004D3246">
      <w:pPr>
        <w:pStyle w:val="l-L2"/>
        <w:numPr>
          <w:ilvl w:val="0"/>
          <w:numId w:val="42"/>
        </w:numPr>
        <w:ind w:left="357" w:hanging="357"/>
        <w:rPr>
          <w:rFonts w:cs="Arial"/>
        </w:rPr>
      </w:pPr>
      <w:r w:rsidRPr="00257CD0">
        <w:rPr>
          <w:rFonts w:cs="Arial"/>
        </w:rPr>
        <w:t>Zhotovitel bere na vědomí, že na financování díla bude objednatelem požádáno o přiznání dotace ze Strategického plánu SZP na období 2023–2027. Zhotovitel souhlasí s následujícími specifickými podmínkami, které z této skutečnosti vycházejí:</w:t>
      </w:r>
    </w:p>
    <w:p w14:paraId="662C8F09" w14:textId="77777777" w:rsidR="00257CD0" w:rsidRPr="00257CD0" w:rsidRDefault="00257CD0" w:rsidP="00FA1DF6">
      <w:pPr>
        <w:pStyle w:val="l-L2"/>
        <w:tabs>
          <w:tab w:val="clear" w:pos="737"/>
        </w:tabs>
        <w:ind w:left="357"/>
        <w:rPr>
          <w:rFonts w:cs="Arial"/>
        </w:rPr>
      </w:pPr>
      <w:r w:rsidRPr="00257CD0">
        <w:rPr>
          <w:rFonts w:cs="Arial"/>
        </w:rPr>
        <w:t>a) Zhotovitel se zavazuje, že fakturace bude prováděna tak, aby fakturované stavební práce byly členěny způsobem, který umožní zařazení dle číselníků výdajů (kódy 001, 002, 003, 004, 005, 006, 007), na které může být poskytnuta dotace ze Strategického plánu SZP na období 2023–2027.</w:t>
      </w:r>
    </w:p>
    <w:p w14:paraId="56782D3A" w14:textId="121C48D6" w:rsidR="00257CD0" w:rsidRPr="00257CD0" w:rsidRDefault="00257CD0" w:rsidP="00FA1DF6">
      <w:pPr>
        <w:pStyle w:val="l-L2"/>
        <w:tabs>
          <w:tab w:val="clear" w:pos="737"/>
        </w:tabs>
        <w:ind w:left="357"/>
        <w:rPr>
          <w:rFonts w:cs="Arial"/>
        </w:rPr>
      </w:pPr>
      <w:r w:rsidRPr="00257CD0">
        <w:rPr>
          <w:rFonts w:cs="Arial"/>
        </w:rPr>
        <w:t xml:space="preserve">b) 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257CD0">
        <w:rPr>
          <w:rFonts w:cs="Arial"/>
        </w:rPr>
        <w:t>winding</w:t>
      </w:r>
      <w:proofErr w:type="spellEnd"/>
      <w:r w:rsidRPr="00257CD0">
        <w:rPr>
          <w:rFonts w:cs="Arial"/>
        </w:rPr>
        <w:t>-up, Centrální harmonizační jednotky pro finanční kontrolu ve veřejné správě, Platebního orgánu, Nejvyššího kontrolního úřadu, Evropské komise a Evropského účetního dvora, popř. jimi určených zmocněnců a</w:t>
      </w:r>
      <w:r w:rsidR="004D3246">
        <w:rPr>
          <w:rFonts w:cs="Arial"/>
        </w:rPr>
        <w:t> </w:t>
      </w:r>
      <w:r w:rsidRPr="00257CD0">
        <w:rPr>
          <w:rFonts w:cs="Arial"/>
        </w:rPr>
        <w:t>dalších kontrolních orgánů dle zákona č. 320/2001 Sb., o finanční kontrole ve veřejné správě a změně některých zákonů (zákon o finanční kontrole), ve znění pozdějších předpisů, do svých objektů a na pozemky k ověřování plnění podmínek Pravidel Strategického plánu SZP na období 2023–2027.</w:t>
      </w:r>
    </w:p>
    <w:p w14:paraId="15A69B16" w14:textId="1C041175" w:rsidR="00257CD0" w:rsidRPr="00257CD0" w:rsidRDefault="00257CD0" w:rsidP="00FA1DF6">
      <w:pPr>
        <w:pStyle w:val="l-L2"/>
        <w:tabs>
          <w:tab w:val="clear" w:pos="737"/>
        </w:tabs>
        <w:ind w:left="357"/>
        <w:rPr>
          <w:rFonts w:cs="Arial"/>
        </w:rPr>
      </w:pPr>
      <w:r w:rsidRPr="00257CD0">
        <w:rPr>
          <w:rFonts w:cs="Arial"/>
        </w:rPr>
        <w:t>c) Zhotovitel se zavazuje uchovávat příslušné smlouvy a ostatní doklady týkající se realizace projektu ve smyslu zákona č. 563/1991 Sb., o účetnictví, ve znění pozdějších předpisů, po</w:t>
      </w:r>
      <w:r w:rsidR="004D3246">
        <w:rPr>
          <w:rFonts w:cs="Arial"/>
        </w:rPr>
        <w:t> </w:t>
      </w:r>
      <w:r w:rsidRPr="00257CD0">
        <w:rPr>
          <w:rFonts w:cs="Arial"/>
        </w:rPr>
        <w:t>dobu stanovenou v tomto zákoně, nejméně však 10 let od proplacení dotace.</w:t>
      </w:r>
    </w:p>
    <w:p w14:paraId="3B2B340A" w14:textId="77777777" w:rsidR="00D90DFA" w:rsidRDefault="00D90DFA" w:rsidP="004D3246">
      <w:pPr>
        <w:pStyle w:val="l-L2"/>
        <w:numPr>
          <w:ilvl w:val="0"/>
          <w:numId w:val="42"/>
        </w:numPr>
        <w:ind w:left="357" w:hanging="357"/>
        <w:rPr>
          <w:rFonts w:cs="Arial"/>
        </w:rPr>
      </w:pPr>
      <w:r w:rsidRPr="00BF554F">
        <w:rPr>
          <w:rFonts w:cs="Arial"/>
        </w:rPr>
        <w:t>Zhotovitel tímto bere na vědomí, že objednatel může požadovat rozdělení financování díla dle</w:t>
      </w:r>
      <w:r>
        <w:rPr>
          <w:rFonts w:cs="Arial"/>
        </w:rPr>
        <w:t> </w:t>
      </w:r>
      <w:r w:rsidRPr="00BF554F">
        <w:rPr>
          <w:rFonts w:cs="Arial"/>
        </w:rPr>
        <w:t>různých zdrojů. V takovém případě je zhotovitel povinen vystavit na vyžádání objednateli vícero faktur. Zhotovitel je rovněž povinen umožnit přistoupení třetí strany k financování části díla.</w:t>
      </w:r>
    </w:p>
    <w:p w14:paraId="03783097" w14:textId="77777777" w:rsidR="00D90DFA" w:rsidRDefault="00D90DFA" w:rsidP="00D90DFA">
      <w:pPr>
        <w:pStyle w:val="l-L2"/>
        <w:numPr>
          <w:ilvl w:val="0"/>
          <w:numId w:val="42"/>
        </w:numPr>
        <w:ind w:left="357" w:hanging="357"/>
        <w:rPr>
          <w:rFonts w:cs="Arial"/>
        </w:rPr>
      </w:pPr>
      <w:r w:rsidRPr="00BF554F">
        <w:rPr>
          <w:rFonts w:cs="Arial"/>
        </w:rPr>
        <w:t>Objednatel je v průběhu plnění oprávněn změnit zdroj financování.</w:t>
      </w:r>
    </w:p>
    <w:p w14:paraId="06088BD4" w14:textId="77777777" w:rsidR="00D90DFA" w:rsidRDefault="00D90DFA" w:rsidP="00D90DFA">
      <w:pPr>
        <w:pStyle w:val="l-L2"/>
        <w:tabs>
          <w:tab w:val="clear" w:pos="737"/>
        </w:tabs>
        <w:rPr>
          <w:rFonts w:cs="Arial"/>
        </w:rPr>
      </w:pPr>
    </w:p>
    <w:p w14:paraId="467E05FE" w14:textId="6E73EE31" w:rsidR="00245C7B" w:rsidRPr="00D91ACC" w:rsidRDefault="005643D1" w:rsidP="0092586C">
      <w:pPr>
        <w:pStyle w:val="l-L1"/>
      </w:pPr>
      <w:r w:rsidRPr="00D91ACC">
        <w:t>Doba plnění</w:t>
      </w:r>
    </w:p>
    <w:p w14:paraId="52E75F12" w14:textId="6F0FE91E" w:rsidR="00674421" w:rsidRPr="00A2252A" w:rsidRDefault="00674421" w:rsidP="00A2252A">
      <w:pPr>
        <w:pStyle w:val="l-L2"/>
        <w:numPr>
          <w:ilvl w:val="0"/>
          <w:numId w:val="41"/>
        </w:numPr>
        <w:ind w:left="357" w:hanging="357"/>
        <w:rPr>
          <w:rFonts w:eastAsiaTheme="minorEastAsia"/>
        </w:rPr>
      </w:pPr>
      <w:bookmarkStart w:id="18" w:name="_Hlk132371048"/>
      <w:bookmarkStart w:id="19" w:name="_Hlk130908235"/>
      <w:r w:rsidRPr="00A2252A">
        <w:rPr>
          <w:rFonts w:eastAsiaTheme="minorEastAsia"/>
        </w:rPr>
        <w:t>Objednatel se zavazuje předat místo plnění dle čl.</w:t>
      </w:r>
      <w:r w:rsidR="00A2252A">
        <w:rPr>
          <w:rFonts w:eastAsiaTheme="minorEastAsia"/>
        </w:rPr>
        <w:t> </w:t>
      </w:r>
      <w:r w:rsidRPr="00A2252A">
        <w:rPr>
          <w:rFonts w:eastAsiaTheme="minorEastAsia"/>
        </w:rPr>
        <w:t>V</w:t>
      </w:r>
      <w:r w:rsidR="00A2252A">
        <w:rPr>
          <w:rFonts w:eastAsiaTheme="minorEastAsia"/>
        </w:rPr>
        <w:t xml:space="preserve"> </w:t>
      </w:r>
      <w:r w:rsidRPr="00A2252A">
        <w:rPr>
          <w:rFonts w:eastAsiaTheme="minorEastAsia"/>
        </w:rPr>
        <w:t>odst.</w:t>
      </w:r>
      <w:r w:rsidR="00A2252A">
        <w:rPr>
          <w:rFonts w:eastAsiaTheme="minorEastAsia"/>
        </w:rPr>
        <w:t> </w:t>
      </w:r>
      <w:r w:rsidR="003D4F12" w:rsidRPr="00A2252A">
        <w:rPr>
          <w:rFonts w:eastAsiaTheme="minorEastAsia"/>
        </w:rPr>
        <w:t>3</w:t>
      </w:r>
      <w:r w:rsidRPr="00A2252A">
        <w:rPr>
          <w:rFonts w:eastAsiaTheme="minorEastAsia"/>
        </w:rPr>
        <w:t xml:space="preserve"> této</w:t>
      </w:r>
      <w:r w:rsidR="00A2252A">
        <w:rPr>
          <w:rFonts w:eastAsiaTheme="minorEastAsia"/>
        </w:rPr>
        <w:t> </w:t>
      </w:r>
      <w:r w:rsidRPr="00A2252A">
        <w:rPr>
          <w:rFonts w:eastAsiaTheme="minorEastAsia"/>
        </w:rPr>
        <w:t>smlouvy. Zhotovitel je povinen zahájit a ukončit práce ve lhůtách dle čl.</w:t>
      </w:r>
      <w:r w:rsidR="00A2252A">
        <w:rPr>
          <w:rFonts w:eastAsiaTheme="minorEastAsia"/>
        </w:rPr>
        <w:t> </w:t>
      </w:r>
      <w:r w:rsidRPr="00A2252A">
        <w:rPr>
          <w:rFonts w:eastAsiaTheme="minorEastAsia"/>
        </w:rPr>
        <w:t>V</w:t>
      </w:r>
      <w:r w:rsidR="00A2252A">
        <w:rPr>
          <w:rFonts w:eastAsiaTheme="minorEastAsia"/>
        </w:rPr>
        <w:t xml:space="preserve"> </w:t>
      </w:r>
      <w:r w:rsidRPr="00A2252A">
        <w:rPr>
          <w:rFonts w:eastAsiaTheme="minorEastAsia"/>
        </w:rPr>
        <w:t>odst.</w:t>
      </w:r>
      <w:r w:rsidR="00A2252A">
        <w:rPr>
          <w:rFonts w:eastAsiaTheme="minorEastAsia"/>
        </w:rPr>
        <w:t> </w:t>
      </w:r>
      <w:r w:rsidR="003D4F12" w:rsidRPr="00A2252A">
        <w:rPr>
          <w:rFonts w:eastAsiaTheme="minorEastAsia"/>
        </w:rPr>
        <w:t>3</w:t>
      </w:r>
      <w:r w:rsidRPr="00A2252A">
        <w:rPr>
          <w:rFonts w:eastAsiaTheme="minorEastAsia"/>
        </w:rPr>
        <w:t xml:space="preserve"> této</w:t>
      </w:r>
      <w:r w:rsidR="00A2252A">
        <w:rPr>
          <w:rFonts w:eastAsiaTheme="minorEastAsia"/>
        </w:rPr>
        <w:t> </w:t>
      </w:r>
      <w:r w:rsidRPr="00A2252A">
        <w:rPr>
          <w:rFonts w:eastAsiaTheme="minorEastAsia"/>
        </w:rPr>
        <w:t xml:space="preserve">smlouvy. Zhotovitel je povinen provést ve lhůtě pro dokončení díla úplné dokončení a předání díla objednateli včetně odstranění případných vad a nedodělků a vyklizení </w:t>
      </w:r>
      <w:r w:rsidR="007278AC" w:rsidRPr="00A2252A">
        <w:rPr>
          <w:rFonts w:eastAsiaTheme="minorEastAsia"/>
        </w:rPr>
        <w:t>místa plnění</w:t>
      </w:r>
      <w:r w:rsidRPr="00A2252A">
        <w:rPr>
          <w:rFonts w:eastAsiaTheme="minorEastAsia"/>
        </w:rPr>
        <w:t>.</w:t>
      </w:r>
    </w:p>
    <w:p w14:paraId="4DF04C24" w14:textId="08FE9B32" w:rsidR="00A2252A" w:rsidRDefault="00674421" w:rsidP="00A2252A">
      <w:pPr>
        <w:pStyle w:val="l-L2"/>
        <w:numPr>
          <w:ilvl w:val="0"/>
          <w:numId w:val="41"/>
        </w:numPr>
        <w:ind w:left="357" w:hanging="357"/>
        <w:rPr>
          <w:rFonts w:eastAsiaTheme="minorEastAsia"/>
        </w:rPr>
      </w:pPr>
      <w:r w:rsidRPr="00A2252A">
        <w:rPr>
          <w:rFonts w:eastAsiaTheme="minorEastAsia"/>
        </w:rPr>
        <w:t xml:space="preserve">Objednatel má právo vydat příkaz k zastavení nebo přerušení prací na nezbytně nutnou dobu v kterékoliv fázi </w:t>
      </w:r>
      <w:r w:rsidR="00194EA8" w:rsidRPr="00A2252A">
        <w:rPr>
          <w:rFonts w:eastAsiaTheme="minorEastAsia"/>
        </w:rPr>
        <w:t>díla</w:t>
      </w:r>
      <w:r w:rsidRPr="00A2252A">
        <w:rPr>
          <w:rFonts w:eastAsiaTheme="minorEastAsia"/>
        </w:rPr>
        <w:t>. V případě, že zhotovitel přeruší práce na předmětu díla z</w:t>
      </w:r>
      <w:r w:rsidR="00B04033" w:rsidRPr="00A2252A">
        <w:rPr>
          <w:rFonts w:eastAsiaTheme="minorEastAsia"/>
        </w:rPr>
        <w:t> </w:t>
      </w:r>
      <w:r w:rsidRPr="00A2252A">
        <w:rPr>
          <w:rFonts w:eastAsiaTheme="minorEastAsia"/>
        </w:rPr>
        <w:t>důvodů na</w:t>
      </w:r>
      <w:r w:rsidR="00A2252A">
        <w:rPr>
          <w:rFonts w:eastAsiaTheme="minorEastAsia"/>
        </w:rPr>
        <w:t> </w:t>
      </w:r>
      <w:r w:rsidRPr="00A2252A">
        <w:rPr>
          <w:rFonts w:eastAsiaTheme="minorEastAsia"/>
        </w:rPr>
        <w:t>jeho</w:t>
      </w:r>
      <w:r w:rsidR="00A2252A">
        <w:rPr>
          <w:rFonts w:eastAsiaTheme="minorEastAsia"/>
        </w:rPr>
        <w:t> </w:t>
      </w:r>
      <w:r w:rsidRPr="00A2252A">
        <w:rPr>
          <w:rFonts w:eastAsiaTheme="minorEastAsia"/>
        </w:rPr>
        <w:t>straně, nebo z důvodu nepředvídatelných a zároveň neodvratitelných okolností nezávislých na vůli zhotovitele, nebo na příkaz objednatele je zhotovitel povinen do 10</w:t>
      </w:r>
      <w:r w:rsidR="00A2252A">
        <w:rPr>
          <w:rFonts w:eastAsiaTheme="minorEastAsia"/>
        </w:rPr>
        <w:t> </w:t>
      </w:r>
      <w:r w:rsidRPr="00A2252A">
        <w:rPr>
          <w:rFonts w:eastAsiaTheme="minorEastAsia"/>
        </w:rPr>
        <w:t>dnů projednat s objednatelem důvod přerušení a dohodnout s ním lhůtu pro opětovné zahájení prací na díle. Dohoda bude provedena písemnou formou a bude obsahovat důvod přerušení a</w:t>
      </w:r>
      <w:r w:rsidR="00A2252A">
        <w:rPr>
          <w:rFonts w:eastAsiaTheme="minorEastAsia"/>
        </w:rPr>
        <w:t> </w:t>
      </w:r>
      <w:r w:rsidRPr="00A2252A">
        <w:rPr>
          <w:rFonts w:eastAsiaTheme="minorEastAsia"/>
        </w:rPr>
        <w:t>lhůtu opětného zahájení prací. Nedojde-li k dohodě, stanoví objednatel písemně dodatečnou přiměřenou lhůtu pro zahájení prací zhotovitelem. Nezahájí-li zhotovitel v</w:t>
      </w:r>
      <w:r w:rsidR="00A2252A">
        <w:rPr>
          <w:rFonts w:eastAsiaTheme="minorEastAsia"/>
        </w:rPr>
        <w:t> </w:t>
      </w:r>
      <w:r w:rsidRPr="00A2252A">
        <w:rPr>
          <w:rFonts w:eastAsiaTheme="minorEastAsia"/>
        </w:rPr>
        <w:t xml:space="preserve">dodatečné lhůtě práce nebo prohlásí před uplynutím dodatečné lhůty, že svůj závazek </w:t>
      </w:r>
      <w:r w:rsidRPr="00A2252A">
        <w:rPr>
          <w:rFonts w:eastAsiaTheme="minorEastAsia"/>
        </w:rPr>
        <w:lastRenderedPageBreak/>
        <w:t>nesplní, může objednatel od smlouvy odstoupit. Trvá-li dočasné zastavení prací déle než tři</w:t>
      </w:r>
      <w:r w:rsidR="00A2252A">
        <w:rPr>
          <w:rFonts w:eastAsiaTheme="minorEastAsia"/>
        </w:rPr>
        <w:t> </w:t>
      </w:r>
      <w:r w:rsidRPr="00A2252A">
        <w:rPr>
          <w:rFonts w:eastAsiaTheme="minorEastAsia"/>
        </w:rPr>
        <w:t>měsíce nebo uplynula-li již původně dohodnutá doba provedení díla, je objednatel oprávněn od smlouvy odstoupit, nedohodnou-li se smluvní strany jinak. Toto přerušení prací nemá vliv na dohodnutou dobu plnění díla, pokud nedojde k jiné dohodě formou dodatku ke</w:t>
      </w:r>
      <w:r w:rsidR="00A2252A">
        <w:rPr>
          <w:rFonts w:eastAsiaTheme="minorEastAsia"/>
        </w:rPr>
        <w:t> </w:t>
      </w:r>
      <w:r w:rsidRPr="00A2252A">
        <w:rPr>
          <w:rFonts w:eastAsiaTheme="minorEastAsia"/>
        </w:rPr>
        <w:t>smlouvě. Avšak ani při prokázání vzniku nepředvídatelných a zároveň neodvratitelných okolností vzniklých nezávisle na vůli zhotovitele nemá zhotovitel na uzavření dodatku k</w:t>
      </w:r>
      <w:r w:rsidR="00A2252A">
        <w:rPr>
          <w:rFonts w:eastAsiaTheme="minorEastAsia"/>
        </w:rPr>
        <w:t> </w:t>
      </w:r>
      <w:r w:rsidRPr="00A2252A">
        <w:rPr>
          <w:rFonts w:eastAsiaTheme="minorEastAsia"/>
        </w:rPr>
        <w:t>této</w:t>
      </w:r>
      <w:r w:rsidR="00A2252A">
        <w:rPr>
          <w:rFonts w:eastAsiaTheme="minorEastAsia"/>
        </w:rPr>
        <w:t> </w:t>
      </w:r>
      <w:r w:rsidRPr="00A2252A">
        <w:rPr>
          <w:rFonts w:eastAsiaTheme="minorEastAsia"/>
        </w:rPr>
        <w:t>smlouvě o dílo a prodloužení lhůty k plnění právní nárok.</w:t>
      </w:r>
    </w:p>
    <w:p w14:paraId="13462C7B" w14:textId="1737ACE3" w:rsidR="00A2252A" w:rsidRPr="00A2252A" w:rsidRDefault="00A2252A" w:rsidP="00A2252A">
      <w:pPr>
        <w:pStyle w:val="l-L2"/>
        <w:numPr>
          <w:ilvl w:val="0"/>
          <w:numId w:val="41"/>
        </w:numPr>
        <w:ind w:left="357" w:hanging="357"/>
        <w:rPr>
          <w:rFonts w:eastAsiaTheme="minorEastAsia"/>
        </w:rPr>
      </w:pPr>
      <w:r w:rsidRPr="00A2252A">
        <w:rPr>
          <w:rFonts w:eastAsiaTheme="minorEastAsia"/>
        </w:rPr>
        <w:t>Dílo bude provedeno v následujících lhůtách</w:t>
      </w:r>
    </w:p>
    <w:p w14:paraId="2A0DAB8D" w14:textId="0C91AB77" w:rsidR="00674421" w:rsidRPr="00660DE5" w:rsidRDefault="00674421" w:rsidP="00C86C56">
      <w:pPr>
        <w:pStyle w:val="l-L2"/>
        <w:tabs>
          <w:tab w:val="clear" w:pos="737"/>
        </w:tabs>
        <w:ind w:left="357"/>
        <w:rPr>
          <w:rFonts w:eastAsiaTheme="minorEastAsia"/>
        </w:rPr>
      </w:pPr>
      <w:r w:rsidRPr="00C86C56">
        <w:rPr>
          <w:rFonts w:eastAsiaTheme="minorEastAsia"/>
        </w:rPr>
        <w:t xml:space="preserve">Lhůta pro předání a převzetí </w:t>
      </w:r>
      <w:r w:rsidR="007278AC" w:rsidRPr="00C86C56">
        <w:rPr>
          <w:rFonts w:eastAsiaTheme="minorEastAsia"/>
        </w:rPr>
        <w:t>místa plnění</w:t>
      </w:r>
      <w:r w:rsidRPr="00C86C56">
        <w:rPr>
          <w:rFonts w:eastAsiaTheme="minorEastAsia"/>
        </w:rPr>
        <w:t xml:space="preserve">: </w:t>
      </w:r>
      <w:bookmarkStart w:id="20" w:name="_Hlk96425213"/>
      <w:r w:rsidR="005E3F94" w:rsidRPr="005E3F94">
        <w:rPr>
          <w:rFonts w:eastAsiaTheme="minorEastAsia"/>
          <w:b/>
          <w:bCs/>
        </w:rPr>
        <w:t>15</w:t>
      </w:r>
      <w:r w:rsidR="00EF7F62" w:rsidRPr="005E3F94">
        <w:rPr>
          <w:rFonts w:eastAsiaTheme="minorEastAsia"/>
          <w:b/>
          <w:bCs/>
        </w:rPr>
        <w:t>.</w:t>
      </w:r>
      <w:r w:rsidR="007D4329" w:rsidRPr="002F0213">
        <w:rPr>
          <w:rFonts w:eastAsiaTheme="minorEastAsia"/>
          <w:b/>
          <w:bCs/>
        </w:rPr>
        <w:t xml:space="preserve"> </w:t>
      </w:r>
      <w:r w:rsidR="005E3F94">
        <w:rPr>
          <w:rFonts w:eastAsiaTheme="minorEastAsia"/>
          <w:b/>
          <w:bCs/>
        </w:rPr>
        <w:t>7</w:t>
      </w:r>
      <w:r w:rsidR="00EF7F62" w:rsidRPr="002F0213">
        <w:rPr>
          <w:rFonts w:eastAsiaTheme="minorEastAsia"/>
          <w:b/>
          <w:bCs/>
        </w:rPr>
        <w:t>.</w:t>
      </w:r>
      <w:r w:rsidR="007D4329" w:rsidRPr="002F0213">
        <w:rPr>
          <w:rFonts w:eastAsiaTheme="minorEastAsia"/>
          <w:b/>
          <w:bCs/>
        </w:rPr>
        <w:t xml:space="preserve"> </w:t>
      </w:r>
      <w:r w:rsidR="00EF7F62" w:rsidRPr="002F0213">
        <w:rPr>
          <w:rFonts w:eastAsiaTheme="minorEastAsia"/>
          <w:b/>
          <w:bCs/>
        </w:rPr>
        <w:t>2026</w:t>
      </w:r>
      <w:bookmarkEnd w:id="20"/>
    </w:p>
    <w:p w14:paraId="697B04B4" w14:textId="533F9749" w:rsidR="00674421" w:rsidRPr="00C86C56" w:rsidRDefault="00674421" w:rsidP="00C86C56">
      <w:pPr>
        <w:pStyle w:val="l-L2"/>
        <w:tabs>
          <w:tab w:val="clear" w:pos="737"/>
        </w:tabs>
        <w:ind w:left="357"/>
        <w:rPr>
          <w:rFonts w:eastAsiaTheme="minorEastAsia"/>
        </w:rPr>
      </w:pPr>
      <w:r w:rsidRPr="00660DE5">
        <w:rPr>
          <w:rFonts w:eastAsiaTheme="minorEastAsia"/>
        </w:rPr>
        <w:t xml:space="preserve">Lhůta pro zahájení </w:t>
      </w:r>
      <w:r w:rsidR="007278AC" w:rsidRPr="00660DE5">
        <w:rPr>
          <w:rFonts w:eastAsiaTheme="minorEastAsia"/>
        </w:rPr>
        <w:t>díla</w:t>
      </w:r>
      <w:r w:rsidRPr="00660DE5">
        <w:rPr>
          <w:rFonts w:eastAsiaTheme="minorEastAsia"/>
        </w:rPr>
        <w:t xml:space="preserve">: </w:t>
      </w:r>
      <w:r w:rsidR="00EF7F62">
        <w:rPr>
          <w:rFonts w:eastAsiaTheme="minorEastAsia"/>
        </w:rPr>
        <w:t xml:space="preserve">do </w:t>
      </w:r>
      <w:r w:rsidR="00EF7F62" w:rsidRPr="00B30175">
        <w:rPr>
          <w:rFonts w:eastAsiaTheme="minorEastAsia"/>
          <w:b/>
          <w:bCs/>
        </w:rPr>
        <w:t>1</w:t>
      </w:r>
      <w:r w:rsidR="009B6D64">
        <w:rPr>
          <w:rFonts w:eastAsiaTheme="minorEastAsia"/>
          <w:b/>
          <w:bCs/>
        </w:rPr>
        <w:t>5</w:t>
      </w:r>
      <w:r w:rsidR="00F74945" w:rsidRPr="00B30175">
        <w:rPr>
          <w:rFonts w:eastAsiaTheme="minorEastAsia"/>
          <w:b/>
          <w:bCs/>
        </w:rPr>
        <w:t xml:space="preserve"> dnů ode dne předání a převzetí místa plnění</w:t>
      </w:r>
    </w:p>
    <w:p w14:paraId="2F706E58" w14:textId="6EC8B255" w:rsidR="00674421" w:rsidRPr="002D15FF" w:rsidRDefault="00674421" w:rsidP="00C86C56">
      <w:pPr>
        <w:pStyle w:val="l-L2"/>
        <w:tabs>
          <w:tab w:val="clear" w:pos="737"/>
        </w:tabs>
        <w:ind w:left="357"/>
        <w:rPr>
          <w:rFonts w:eastAsiaTheme="minorEastAsia"/>
        </w:rPr>
      </w:pPr>
      <w:r w:rsidRPr="00C86C56">
        <w:rPr>
          <w:rFonts w:eastAsiaTheme="minorEastAsia"/>
        </w:rPr>
        <w:t xml:space="preserve">Lhůta pro dokončení </w:t>
      </w:r>
      <w:r w:rsidR="00E646A8" w:rsidRPr="00C86C56">
        <w:rPr>
          <w:rFonts w:eastAsiaTheme="minorEastAsia"/>
        </w:rPr>
        <w:t>výsadb</w:t>
      </w:r>
      <w:r w:rsidR="007A066F" w:rsidRPr="00C86C56">
        <w:rPr>
          <w:rFonts w:eastAsiaTheme="minorEastAsia"/>
        </w:rPr>
        <w:t>y</w:t>
      </w:r>
      <w:r w:rsidRPr="00C86C56">
        <w:rPr>
          <w:rFonts w:eastAsiaTheme="minorEastAsia"/>
        </w:rPr>
        <w:t xml:space="preserve">: </w:t>
      </w:r>
      <w:r w:rsidR="00347D7E">
        <w:rPr>
          <w:rFonts w:eastAsiaTheme="minorEastAsia"/>
          <w:b/>
          <w:bCs/>
        </w:rPr>
        <w:t>20.</w:t>
      </w:r>
      <w:r w:rsidR="007D4329">
        <w:rPr>
          <w:rFonts w:eastAsiaTheme="minorEastAsia"/>
          <w:b/>
          <w:bCs/>
        </w:rPr>
        <w:t xml:space="preserve"> </w:t>
      </w:r>
      <w:r w:rsidR="00347D7E">
        <w:rPr>
          <w:rFonts w:eastAsiaTheme="minorEastAsia"/>
          <w:b/>
          <w:bCs/>
        </w:rPr>
        <w:t>11.</w:t>
      </w:r>
      <w:r w:rsidR="007D4329">
        <w:rPr>
          <w:rFonts w:eastAsiaTheme="minorEastAsia"/>
          <w:b/>
          <w:bCs/>
        </w:rPr>
        <w:t xml:space="preserve"> </w:t>
      </w:r>
      <w:r w:rsidR="00347D7E">
        <w:rPr>
          <w:rFonts w:eastAsiaTheme="minorEastAsia"/>
          <w:b/>
          <w:bCs/>
        </w:rPr>
        <w:t>2026</w:t>
      </w:r>
    </w:p>
    <w:p w14:paraId="2A27F86A" w14:textId="450DDF90" w:rsidR="00BC573D" w:rsidRPr="00347D7E" w:rsidRDefault="00674421" w:rsidP="00C86C56">
      <w:pPr>
        <w:pStyle w:val="l-L2"/>
        <w:tabs>
          <w:tab w:val="clear" w:pos="737"/>
        </w:tabs>
        <w:ind w:left="357"/>
        <w:rPr>
          <w:rFonts w:eastAsiaTheme="minorEastAsia"/>
          <w:highlight w:val="yellow"/>
        </w:rPr>
      </w:pPr>
      <w:r w:rsidRPr="00347D7E">
        <w:rPr>
          <w:rFonts w:eastAsiaTheme="minorEastAsia"/>
        </w:rPr>
        <w:t>Lhůta pro dokončen</w:t>
      </w:r>
      <w:r w:rsidR="003D4F12" w:rsidRPr="00347D7E">
        <w:rPr>
          <w:rFonts w:eastAsiaTheme="minorEastAsia"/>
        </w:rPr>
        <w:t>í tříleté následné péče o zeleň</w:t>
      </w:r>
      <w:r w:rsidR="000843BA" w:rsidRPr="00347D7E">
        <w:rPr>
          <w:rFonts w:eastAsiaTheme="minorEastAsia"/>
        </w:rPr>
        <w:t>:</w:t>
      </w:r>
      <w:r w:rsidRPr="00347D7E">
        <w:rPr>
          <w:rFonts w:eastAsiaTheme="minorEastAsia"/>
        </w:rPr>
        <w:t xml:space="preserve"> </w:t>
      </w:r>
      <w:r w:rsidR="00347D7E">
        <w:rPr>
          <w:rFonts w:eastAsiaTheme="minorEastAsia"/>
          <w:b/>
          <w:bCs/>
        </w:rPr>
        <w:t>1</w:t>
      </w:r>
      <w:r w:rsidR="009B6D64">
        <w:rPr>
          <w:rFonts w:eastAsiaTheme="minorEastAsia"/>
          <w:b/>
          <w:bCs/>
        </w:rPr>
        <w:t>9</w:t>
      </w:r>
      <w:r w:rsidR="00347D7E" w:rsidRPr="00347D7E">
        <w:rPr>
          <w:rFonts w:eastAsiaTheme="minorEastAsia"/>
          <w:b/>
          <w:bCs/>
        </w:rPr>
        <w:t>.</w:t>
      </w:r>
      <w:r w:rsidR="007D4329">
        <w:rPr>
          <w:rFonts w:eastAsiaTheme="minorEastAsia"/>
          <w:b/>
          <w:bCs/>
        </w:rPr>
        <w:t xml:space="preserve"> </w:t>
      </w:r>
      <w:r w:rsidR="00347D7E" w:rsidRPr="00347D7E">
        <w:rPr>
          <w:rFonts w:eastAsiaTheme="minorEastAsia"/>
          <w:b/>
          <w:bCs/>
        </w:rPr>
        <w:t>11.</w:t>
      </w:r>
      <w:r w:rsidR="007D4329">
        <w:rPr>
          <w:rFonts w:eastAsiaTheme="minorEastAsia"/>
          <w:b/>
          <w:bCs/>
        </w:rPr>
        <w:t xml:space="preserve"> </w:t>
      </w:r>
      <w:r w:rsidR="00347D7E" w:rsidRPr="00347D7E">
        <w:rPr>
          <w:rFonts w:eastAsiaTheme="minorEastAsia"/>
          <w:b/>
          <w:bCs/>
        </w:rPr>
        <w:t>2029</w:t>
      </w:r>
    </w:p>
    <w:p w14:paraId="17FC0EDB" w14:textId="2F00B4F6" w:rsidR="003D4F12" w:rsidRPr="00347D7E" w:rsidRDefault="003D4F12" w:rsidP="00C86C56">
      <w:pPr>
        <w:pStyle w:val="l-L2"/>
        <w:tabs>
          <w:tab w:val="clear" w:pos="737"/>
        </w:tabs>
        <w:ind w:left="357"/>
        <w:rPr>
          <w:rFonts w:eastAsiaTheme="minorEastAsia"/>
        </w:rPr>
      </w:pPr>
      <w:r w:rsidRPr="00347D7E">
        <w:rPr>
          <w:rFonts w:eastAsiaTheme="minorEastAsia"/>
        </w:rPr>
        <w:t>Tříletá péče o vysazený porost v rozsahu dle soupisu prací bude provedena zhotovitelem a písemně odsouhlasena objednatelem v následujících lhůtách:</w:t>
      </w:r>
    </w:p>
    <w:p w14:paraId="3BD2A3E0" w14:textId="31141FC1" w:rsidR="003D4F12" w:rsidRPr="00347D7E" w:rsidRDefault="007A066F" w:rsidP="00C86C56">
      <w:pPr>
        <w:pStyle w:val="l-L2"/>
        <w:tabs>
          <w:tab w:val="clear" w:pos="737"/>
        </w:tabs>
        <w:ind w:left="357"/>
        <w:rPr>
          <w:rFonts w:eastAsiaTheme="minorEastAsia"/>
        </w:rPr>
      </w:pPr>
      <w:r w:rsidRPr="00347D7E">
        <w:rPr>
          <w:rFonts w:eastAsiaTheme="minorEastAsia"/>
        </w:rPr>
        <w:t>1.</w:t>
      </w:r>
      <w:r w:rsidR="000843BA" w:rsidRPr="00347D7E">
        <w:rPr>
          <w:rFonts w:eastAsiaTheme="minorEastAsia"/>
        </w:rPr>
        <w:t xml:space="preserve"> r</w:t>
      </w:r>
      <w:r w:rsidR="003D4F12" w:rsidRPr="00347D7E">
        <w:rPr>
          <w:rFonts w:eastAsiaTheme="minorEastAsia"/>
        </w:rPr>
        <w:t xml:space="preserve">ok: </w:t>
      </w:r>
      <w:r w:rsidR="00347D7E" w:rsidRPr="00347D7E">
        <w:rPr>
          <w:rFonts w:eastAsiaTheme="minorEastAsia"/>
          <w:b/>
          <w:bCs/>
        </w:rPr>
        <w:t>19.</w:t>
      </w:r>
      <w:r w:rsidR="007D4329">
        <w:rPr>
          <w:rFonts w:eastAsiaTheme="minorEastAsia"/>
          <w:b/>
          <w:bCs/>
        </w:rPr>
        <w:t xml:space="preserve"> </w:t>
      </w:r>
      <w:r w:rsidR="00347D7E" w:rsidRPr="00347D7E">
        <w:rPr>
          <w:rFonts w:eastAsiaTheme="minorEastAsia"/>
          <w:b/>
          <w:bCs/>
        </w:rPr>
        <w:t>11.</w:t>
      </w:r>
      <w:r w:rsidR="007D4329">
        <w:rPr>
          <w:rFonts w:eastAsiaTheme="minorEastAsia"/>
          <w:b/>
          <w:bCs/>
        </w:rPr>
        <w:t xml:space="preserve"> </w:t>
      </w:r>
      <w:r w:rsidR="00347D7E" w:rsidRPr="00347D7E">
        <w:rPr>
          <w:rFonts w:eastAsiaTheme="minorEastAsia"/>
          <w:b/>
          <w:bCs/>
        </w:rPr>
        <w:t>2027</w:t>
      </w:r>
    </w:p>
    <w:p w14:paraId="1AE5AAAF" w14:textId="1AB05545" w:rsidR="003D4F12" w:rsidRPr="00347D7E" w:rsidRDefault="007A066F" w:rsidP="00C86C56">
      <w:pPr>
        <w:pStyle w:val="l-L2"/>
        <w:tabs>
          <w:tab w:val="clear" w:pos="737"/>
        </w:tabs>
        <w:ind w:left="357"/>
        <w:rPr>
          <w:rFonts w:eastAsiaTheme="minorEastAsia"/>
        </w:rPr>
      </w:pPr>
      <w:r w:rsidRPr="00347D7E">
        <w:rPr>
          <w:rFonts w:eastAsiaTheme="minorEastAsia"/>
        </w:rPr>
        <w:t>2.</w:t>
      </w:r>
      <w:r w:rsidR="000843BA" w:rsidRPr="00347D7E">
        <w:rPr>
          <w:rFonts w:eastAsiaTheme="minorEastAsia"/>
        </w:rPr>
        <w:t xml:space="preserve"> r</w:t>
      </w:r>
      <w:r w:rsidR="003D4F12" w:rsidRPr="00347D7E">
        <w:rPr>
          <w:rFonts w:eastAsiaTheme="minorEastAsia"/>
        </w:rPr>
        <w:t xml:space="preserve">ok: </w:t>
      </w:r>
      <w:r w:rsidR="009B6D64">
        <w:rPr>
          <w:rFonts w:eastAsiaTheme="minorEastAsia"/>
          <w:b/>
          <w:bCs/>
        </w:rPr>
        <w:t>20</w:t>
      </w:r>
      <w:r w:rsidR="00347D7E" w:rsidRPr="00347D7E">
        <w:rPr>
          <w:rFonts w:eastAsiaTheme="minorEastAsia"/>
          <w:b/>
          <w:bCs/>
        </w:rPr>
        <w:t>.</w:t>
      </w:r>
      <w:r w:rsidR="007D4329">
        <w:rPr>
          <w:rFonts w:eastAsiaTheme="minorEastAsia"/>
          <w:b/>
          <w:bCs/>
        </w:rPr>
        <w:t xml:space="preserve"> </w:t>
      </w:r>
      <w:r w:rsidR="00347D7E" w:rsidRPr="00347D7E">
        <w:rPr>
          <w:rFonts w:eastAsiaTheme="minorEastAsia"/>
          <w:b/>
          <w:bCs/>
        </w:rPr>
        <w:t>11.</w:t>
      </w:r>
      <w:r w:rsidR="007D4329">
        <w:rPr>
          <w:rFonts w:eastAsiaTheme="minorEastAsia"/>
          <w:b/>
          <w:bCs/>
        </w:rPr>
        <w:t xml:space="preserve"> </w:t>
      </w:r>
      <w:r w:rsidR="00347D7E" w:rsidRPr="00347D7E">
        <w:rPr>
          <w:rFonts w:eastAsiaTheme="minorEastAsia"/>
          <w:b/>
          <w:bCs/>
        </w:rPr>
        <w:t>2028</w:t>
      </w:r>
    </w:p>
    <w:p w14:paraId="77D1BB09" w14:textId="50BD8143" w:rsidR="003D4F12" w:rsidRPr="00347D7E" w:rsidRDefault="007A066F" w:rsidP="00C86C56">
      <w:pPr>
        <w:pStyle w:val="l-L2"/>
        <w:tabs>
          <w:tab w:val="clear" w:pos="737"/>
        </w:tabs>
        <w:ind w:left="357"/>
        <w:rPr>
          <w:rFonts w:eastAsiaTheme="minorEastAsia"/>
        </w:rPr>
      </w:pPr>
      <w:r w:rsidRPr="00347D7E">
        <w:rPr>
          <w:rFonts w:eastAsiaTheme="minorEastAsia"/>
        </w:rPr>
        <w:t>3.</w:t>
      </w:r>
      <w:r w:rsidR="000843BA" w:rsidRPr="00347D7E">
        <w:rPr>
          <w:rFonts w:eastAsiaTheme="minorEastAsia"/>
        </w:rPr>
        <w:t xml:space="preserve"> r</w:t>
      </w:r>
      <w:r w:rsidR="003D4F12" w:rsidRPr="00347D7E">
        <w:rPr>
          <w:rFonts w:eastAsiaTheme="minorEastAsia"/>
        </w:rPr>
        <w:t xml:space="preserve">ok: </w:t>
      </w:r>
      <w:r w:rsidR="009B6D64">
        <w:rPr>
          <w:rFonts w:eastAsiaTheme="minorEastAsia"/>
          <w:b/>
          <w:bCs/>
        </w:rPr>
        <w:t>19</w:t>
      </w:r>
      <w:r w:rsidR="00347D7E" w:rsidRPr="00347D7E">
        <w:rPr>
          <w:rFonts w:eastAsiaTheme="minorEastAsia"/>
          <w:b/>
          <w:bCs/>
        </w:rPr>
        <w:t>.</w:t>
      </w:r>
      <w:r w:rsidR="007D4329">
        <w:rPr>
          <w:rFonts w:eastAsiaTheme="minorEastAsia"/>
          <w:b/>
          <w:bCs/>
        </w:rPr>
        <w:t xml:space="preserve"> </w:t>
      </w:r>
      <w:r w:rsidR="00347D7E" w:rsidRPr="00347D7E">
        <w:rPr>
          <w:rFonts w:eastAsiaTheme="minorEastAsia"/>
          <w:b/>
          <w:bCs/>
        </w:rPr>
        <w:t>11.</w:t>
      </w:r>
      <w:r w:rsidR="007D4329">
        <w:rPr>
          <w:rFonts w:eastAsiaTheme="minorEastAsia"/>
          <w:b/>
          <w:bCs/>
        </w:rPr>
        <w:t xml:space="preserve"> </w:t>
      </w:r>
      <w:r w:rsidR="00347D7E" w:rsidRPr="00347D7E">
        <w:rPr>
          <w:rFonts w:eastAsiaTheme="minorEastAsia"/>
          <w:b/>
          <w:bCs/>
        </w:rPr>
        <w:t>2029</w:t>
      </w:r>
    </w:p>
    <w:p w14:paraId="187E597C" w14:textId="113CFBA6" w:rsidR="00674421" w:rsidRPr="009B6D64" w:rsidRDefault="00674421" w:rsidP="00A2252A">
      <w:pPr>
        <w:pStyle w:val="l-L2"/>
        <w:numPr>
          <w:ilvl w:val="0"/>
          <w:numId w:val="41"/>
        </w:numPr>
        <w:ind w:left="357" w:hanging="357"/>
        <w:rPr>
          <w:rFonts w:eastAsiaTheme="minorEastAsia" w:cs="Arial"/>
        </w:rPr>
      </w:pPr>
      <w:r w:rsidRPr="009B6D64">
        <w:rPr>
          <w:rFonts w:eastAsiaTheme="minorEastAsia" w:cs="Arial"/>
        </w:rPr>
        <w:t xml:space="preserve">Zhotovitel se dále zavazuje provést </w:t>
      </w:r>
      <w:r w:rsidR="00105B93" w:rsidRPr="009B6D64">
        <w:rPr>
          <w:rFonts w:eastAsiaTheme="minorEastAsia" w:cs="Arial"/>
        </w:rPr>
        <w:t>výsadbu</w:t>
      </w:r>
      <w:r w:rsidRPr="009B6D64">
        <w:rPr>
          <w:rFonts w:eastAsiaTheme="minorEastAsia" w:cs="Arial"/>
        </w:rPr>
        <w:t xml:space="preserve"> ve lhůtách uvedených v</w:t>
      </w:r>
      <w:r w:rsidR="00A50F3E" w:rsidRPr="009B6D64">
        <w:rPr>
          <w:rFonts w:eastAsiaTheme="minorEastAsia" w:cs="Arial"/>
        </w:rPr>
        <w:t> </w:t>
      </w:r>
      <w:r w:rsidRPr="009B6D64">
        <w:rPr>
          <w:rFonts w:eastAsiaTheme="minorEastAsia" w:cs="Arial"/>
        </w:rPr>
        <w:t>podrobném časovém harmonogramu postupu prací, jež zhotovitel uvedl jako součást své nabídky a</w:t>
      </w:r>
      <w:r w:rsidR="00A2252A" w:rsidRPr="009B6D64">
        <w:rPr>
          <w:rFonts w:eastAsiaTheme="minorEastAsia" w:cs="Arial"/>
        </w:rPr>
        <w:t> </w:t>
      </w:r>
      <w:r w:rsidRPr="009B6D64">
        <w:rPr>
          <w:rFonts w:eastAsiaTheme="minorEastAsia" w:cs="Arial"/>
        </w:rPr>
        <w:t>který je pro</w:t>
      </w:r>
      <w:r w:rsidR="00A50F3E" w:rsidRPr="009B6D64">
        <w:rPr>
          <w:rFonts w:eastAsiaTheme="minorEastAsia" w:cs="Arial"/>
        </w:rPr>
        <w:t> </w:t>
      </w:r>
      <w:r w:rsidRPr="009B6D64">
        <w:rPr>
          <w:rFonts w:eastAsiaTheme="minorEastAsia" w:cs="Arial"/>
        </w:rPr>
        <w:t>zhotovitele závazný. Tento závazný podrobný harmonogram je nedílnou součástí této</w:t>
      </w:r>
      <w:r w:rsidR="00A50F3E" w:rsidRPr="009B6D64">
        <w:rPr>
          <w:rFonts w:eastAsiaTheme="minorEastAsia" w:cs="Arial"/>
        </w:rPr>
        <w:t> </w:t>
      </w:r>
      <w:r w:rsidRPr="009B6D64">
        <w:rPr>
          <w:rFonts w:eastAsiaTheme="minorEastAsia" w:cs="Arial"/>
        </w:rPr>
        <w:t xml:space="preserve">smlouvy jako její </w:t>
      </w:r>
      <w:r w:rsidR="00A50F3E" w:rsidRPr="009B6D64">
        <w:rPr>
          <w:rFonts w:eastAsiaTheme="minorEastAsia" w:cs="Arial"/>
        </w:rPr>
        <w:t>P</w:t>
      </w:r>
      <w:r w:rsidRPr="009B6D64">
        <w:rPr>
          <w:rFonts w:eastAsiaTheme="minorEastAsia" w:cs="Arial"/>
        </w:rPr>
        <w:t>říloha č.</w:t>
      </w:r>
      <w:r w:rsidR="00A50F3E" w:rsidRPr="009B6D64">
        <w:rPr>
          <w:rFonts w:eastAsiaTheme="minorEastAsia" w:cs="Arial"/>
        </w:rPr>
        <w:t> </w:t>
      </w:r>
      <w:r w:rsidRPr="009B6D64">
        <w:rPr>
          <w:rFonts w:eastAsiaTheme="minorEastAsia" w:cs="Arial"/>
        </w:rPr>
        <w:t>1. V harmonogramu bude uveden počet dnů potřebných pro</w:t>
      </w:r>
      <w:r w:rsidR="00A50F3E" w:rsidRPr="009B6D64">
        <w:rPr>
          <w:rFonts w:eastAsiaTheme="minorEastAsia" w:cs="Arial"/>
        </w:rPr>
        <w:t> </w:t>
      </w:r>
      <w:r w:rsidRPr="009B6D64">
        <w:rPr>
          <w:rFonts w:eastAsiaTheme="minorEastAsia" w:cs="Arial"/>
        </w:rPr>
        <w:t>plnění jednotlivých fází</w:t>
      </w:r>
      <w:r w:rsidR="00625A1E" w:rsidRPr="009B6D64">
        <w:rPr>
          <w:rFonts w:eastAsiaTheme="minorEastAsia" w:cs="Arial"/>
        </w:rPr>
        <w:t xml:space="preserve"> </w:t>
      </w:r>
      <w:r w:rsidRPr="009B6D64">
        <w:rPr>
          <w:rFonts w:eastAsiaTheme="minorEastAsia" w:cs="Arial"/>
        </w:rPr>
        <w:t>výs</w:t>
      </w:r>
      <w:r w:rsidR="007278AC" w:rsidRPr="009B6D64">
        <w:rPr>
          <w:rFonts w:eastAsiaTheme="minorEastAsia" w:cs="Arial"/>
        </w:rPr>
        <w:t>adby</w:t>
      </w:r>
      <w:r w:rsidRPr="009B6D64">
        <w:rPr>
          <w:rFonts w:eastAsiaTheme="minorEastAsia" w:cs="Arial"/>
        </w:rPr>
        <w:t xml:space="preserve">. V návaznosti na tento podrobný časový harmonogram postupu prací se zhotovitel zavazuje dodržet tyto uzlové body-lhůty pro jednotlivé fáze </w:t>
      </w:r>
      <w:r w:rsidR="007278AC" w:rsidRPr="009B6D64">
        <w:rPr>
          <w:rFonts w:eastAsiaTheme="minorEastAsia" w:cs="Arial"/>
        </w:rPr>
        <w:t>výsadby</w:t>
      </w:r>
      <w:r w:rsidRPr="009B6D64">
        <w:rPr>
          <w:rFonts w:eastAsiaTheme="minorEastAsia" w:cs="Arial"/>
        </w:rPr>
        <w:t>:</w:t>
      </w:r>
    </w:p>
    <w:p w14:paraId="0C2A8D78" w14:textId="4578B312" w:rsidR="00BA78E0" w:rsidRPr="009B6D64" w:rsidRDefault="00BA78E0" w:rsidP="00BA78E0">
      <w:pPr>
        <w:pStyle w:val="l-L2"/>
        <w:tabs>
          <w:tab w:val="clear" w:pos="737"/>
        </w:tabs>
        <w:ind w:left="357"/>
        <w:rPr>
          <w:rFonts w:eastAsiaTheme="minorEastAsia" w:cs="Arial"/>
        </w:rPr>
      </w:pPr>
      <w:bookmarkStart w:id="21" w:name="_Hlk125718798"/>
      <w:bookmarkEnd w:id="18"/>
      <w:r w:rsidRPr="009B6D64">
        <w:rPr>
          <w:rFonts w:eastAsiaTheme="minorEastAsia" w:cs="Arial"/>
        </w:rPr>
        <w:t>Uzlové body – definované fáze výsadby:</w:t>
      </w:r>
      <w:r w:rsidR="009B6D64">
        <w:rPr>
          <w:rFonts w:eastAsiaTheme="minorEastAsia" w:cs="Arial"/>
        </w:rPr>
        <w:t xml:space="preserve"> </w:t>
      </w:r>
      <w:r w:rsidR="00EC63B2">
        <w:rPr>
          <w:rFonts w:eastAsiaTheme="minorEastAsia" w:cs="Arial"/>
        </w:rPr>
        <w:t>odstranění travin a rákosu strojně při celkové ploše přes 500 m2</w:t>
      </w:r>
      <w:r w:rsidR="00F66013">
        <w:rPr>
          <w:rFonts w:eastAsiaTheme="minorEastAsia" w:cs="Arial"/>
        </w:rPr>
        <w:t xml:space="preserve"> – lhůta plnění </w:t>
      </w:r>
      <w:r w:rsidR="00F66013" w:rsidRPr="00FB34C2">
        <w:rPr>
          <w:rFonts w:eastAsiaTheme="minorEastAsia" w:cs="Arial"/>
          <w:b/>
          <w:bCs/>
        </w:rPr>
        <w:t>do 15. 9. 2026</w:t>
      </w:r>
      <w:r w:rsidR="00FB34C2">
        <w:rPr>
          <w:rFonts w:eastAsiaTheme="minorEastAsia" w:cs="Arial"/>
          <w:b/>
          <w:bCs/>
        </w:rPr>
        <w:t>.</w:t>
      </w:r>
    </w:p>
    <w:p w14:paraId="4D04D09C" w14:textId="77777777" w:rsidR="003A026F" w:rsidRPr="00C3633B" w:rsidRDefault="003A026F" w:rsidP="004F174D">
      <w:pPr>
        <w:pStyle w:val="l-L2"/>
        <w:tabs>
          <w:tab w:val="clear" w:pos="737"/>
        </w:tabs>
        <w:ind w:left="357"/>
        <w:rPr>
          <w:rFonts w:eastAsiaTheme="minorEastAsia" w:cs="Arial"/>
        </w:rPr>
      </w:pPr>
    </w:p>
    <w:bookmarkEnd w:id="19"/>
    <w:bookmarkEnd w:id="21"/>
    <w:p w14:paraId="30EEE6C1" w14:textId="352D6032" w:rsidR="009B3B28" w:rsidRPr="00D91ACC" w:rsidRDefault="00646665" w:rsidP="00D120CB">
      <w:pPr>
        <w:pStyle w:val="l-L1"/>
      </w:pPr>
      <w:r w:rsidRPr="00D91ACC">
        <w:t>Povinnosti objednatele</w:t>
      </w:r>
    </w:p>
    <w:p w14:paraId="58173A7A" w14:textId="6F1605A8" w:rsidR="009A6F40" w:rsidRPr="0086211B" w:rsidRDefault="009A6F40" w:rsidP="0086211B">
      <w:pPr>
        <w:pStyle w:val="l-L2"/>
        <w:numPr>
          <w:ilvl w:val="0"/>
          <w:numId w:val="40"/>
        </w:numPr>
        <w:ind w:left="357" w:hanging="357"/>
      </w:pPr>
      <w:r w:rsidRPr="0086211B">
        <w:t xml:space="preserve">Objednatel předá zhotoviteli </w:t>
      </w:r>
      <w:r w:rsidR="003E00DA" w:rsidRPr="0086211B">
        <w:t>místo plnění</w:t>
      </w:r>
      <w:r w:rsidRPr="0086211B">
        <w:t>, jak je vymezeno v </w:t>
      </w:r>
      <w:r w:rsidR="000C4868" w:rsidRPr="0086211B">
        <w:t>P</w:t>
      </w:r>
      <w:r w:rsidRPr="0086211B">
        <w:t>říloze č.</w:t>
      </w:r>
      <w:r w:rsidR="0086211B">
        <w:t> </w:t>
      </w:r>
      <w:r w:rsidRPr="0086211B">
        <w:t>1 této</w:t>
      </w:r>
      <w:r w:rsidR="0086211B">
        <w:t> </w:t>
      </w:r>
      <w:r w:rsidRPr="0086211B">
        <w:t>smlouvy, vyklizené a</w:t>
      </w:r>
      <w:r w:rsidR="0086211B">
        <w:t> </w:t>
      </w:r>
      <w:r w:rsidRPr="0086211B">
        <w:t>prosté práv třetích stran, o</w:t>
      </w:r>
      <w:r w:rsidR="0086211B">
        <w:t> </w:t>
      </w:r>
      <w:r w:rsidRPr="0086211B">
        <w:t>čemž bude proveden zápis.</w:t>
      </w:r>
    </w:p>
    <w:p w14:paraId="364A19D3" w14:textId="77777777" w:rsidR="0044390C" w:rsidRPr="0044390C" w:rsidRDefault="0044390C" w:rsidP="0044390C">
      <w:pPr>
        <w:pStyle w:val="l-L2"/>
        <w:numPr>
          <w:ilvl w:val="0"/>
          <w:numId w:val="40"/>
        </w:numPr>
        <w:ind w:left="357" w:hanging="357"/>
      </w:pPr>
      <w:r w:rsidRPr="003C6F82">
        <w:t>Objednatel se na vyzvání zhotovitele zúčastní prohlídky dokončených a</w:t>
      </w:r>
      <w:r>
        <w:t> </w:t>
      </w:r>
      <w:r w:rsidRPr="003C6F82">
        <w:t>v budoucnosti nepřístupných prací a</w:t>
      </w:r>
      <w:r>
        <w:t> </w:t>
      </w:r>
      <w:r w:rsidRPr="003C6F82">
        <w:t>konstrukcí před zakrytím.</w:t>
      </w:r>
      <w:r>
        <w:t xml:space="preserve"> </w:t>
      </w:r>
      <w:r w:rsidR="009A6F40" w:rsidRPr="0044390C">
        <w:rPr>
          <w:rFonts w:cs="Arial"/>
        </w:rPr>
        <w:t>Vyzván k tomu bude zhotovitelem nejméně 5</w:t>
      </w:r>
      <w:r w:rsidR="00D32127" w:rsidRPr="0044390C">
        <w:rPr>
          <w:rFonts w:cs="Arial"/>
        </w:rPr>
        <w:t> </w:t>
      </w:r>
      <w:r w:rsidR="009A6F40" w:rsidRPr="0044390C">
        <w:rPr>
          <w:rFonts w:cs="Arial"/>
        </w:rPr>
        <w:t>pracovních dnů předem.</w:t>
      </w:r>
    </w:p>
    <w:p w14:paraId="7908FB70" w14:textId="5597A963" w:rsidR="00245C7B" w:rsidRPr="0086211B" w:rsidRDefault="009A6F40" w:rsidP="0044390C">
      <w:pPr>
        <w:pStyle w:val="l-L2"/>
        <w:numPr>
          <w:ilvl w:val="0"/>
          <w:numId w:val="40"/>
        </w:numPr>
        <w:ind w:left="357" w:hanging="357"/>
      </w:pPr>
      <w:r w:rsidRPr="0044390C">
        <w:rPr>
          <w:rFonts w:cs="Arial"/>
        </w:rPr>
        <w:t>Objednatel poskytne zhotoviteli součinnost nezbytnou k provedení díla.</w:t>
      </w:r>
    </w:p>
    <w:p w14:paraId="54137DC9" w14:textId="77777777" w:rsidR="0086211B" w:rsidRPr="0044390C" w:rsidRDefault="0086211B" w:rsidP="0086211B">
      <w:pPr>
        <w:pStyle w:val="l-L2"/>
        <w:tabs>
          <w:tab w:val="clear" w:pos="737"/>
        </w:tabs>
      </w:pPr>
    </w:p>
    <w:p w14:paraId="508546B5" w14:textId="5BC29EA3" w:rsidR="00646665" w:rsidRPr="00EA3C61" w:rsidRDefault="00646665" w:rsidP="00EA3C61">
      <w:pPr>
        <w:pStyle w:val="l-L1"/>
      </w:pPr>
      <w:r w:rsidRPr="00EA3C61">
        <w:t>Povinnosti zhotovitele</w:t>
      </w:r>
    </w:p>
    <w:p w14:paraId="23F6724F" w14:textId="380B0D81" w:rsidR="009A6F40" w:rsidRPr="00D91ACC" w:rsidRDefault="002A0E91" w:rsidP="00EA3C61">
      <w:pPr>
        <w:pStyle w:val="l-L2"/>
        <w:numPr>
          <w:ilvl w:val="0"/>
          <w:numId w:val="37"/>
        </w:numPr>
        <w:ind w:left="357" w:hanging="357"/>
        <w:rPr>
          <w:rFonts w:cs="Arial"/>
        </w:rPr>
      </w:pPr>
      <w:r w:rsidRPr="00D91ACC">
        <w:rPr>
          <w:rFonts w:cs="Arial"/>
        </w:rPr>
        <w:t>Zhotovitel je povinen</w:t>
      </w:r>
      <w:r w:rsidR="009A6F40" w:rsidRPr="00D91ACC">
        <w:rPr>
          <w:rFonts w:cs="Arial"/>
        </w:rPr>
        <w:t xml:space="preserve"> vést</w:t>
      </w:r>
      <w:r w:rsidR="00B933B2" w:rsidRPr="00D91ACC">
        <w:rPr>
          <w:rFonts w:cs="Arial"/>
        </w:rPr>
        <w:t xml:space="preserve"> </w:t>
      </w:r>
      <w:r w:rsidR="00A306C2" w:rsidRPr="00D91ACC">
        <w:rPr>
          <w:rFonts w:cs="Arial"/>
        </w:rPr>
        <w:t>evidenci prováděných prací (dále jen evidence) v</w:t>
      </w:r>
      <w:r w:rsidR="00D32127">
        <w:rPr>
          <w:rFonts w:cs="Arial"/>
        </w:rPr>
        <w:t> </w:t>
      </w:r>
      <w:r w:rsidR="00A306C2" w:rsidRPr="00D91ACC">
        <w:rPr>
          <w:rFonts w:cs="Arial"/>
        </w:rPr>
        <w:t>přiměřeném</w:t>
      </w:r>
      <w:r w:rsidR="009A6F40" w:rsidRPr="00D91ACC">
        <w:rPr>
          <w:rFonts w:cs="Arial"/>
        </w:rPr>
        <w:t xml:space="preserve"> rozsahu</w:t>
      </w:r>
      <w:r w:rsidR="00A306C2" w:rsidRPr="00D91ACC">
        <w:rPr>
          <w:rFonts w:cs="Arial"/>
        </w:rPr>
        <w:t xml:space="preserve"> dle</w:t>
      </w:r>
      <w:r w:rsidR="00FF51E0" w:rsidRPr="00D91ACC">
        <w:rPr>
          <w:rFonts w:cs="Arial"/>
        </w:rPr>
        <w:t xml:space="preserve"> §</w:t>
      </w:r>
      <w:r w:rsidR="00EA3C61">
        <w:rPr>
          <w:rFonts w:cs="Arial"/>
        </w:rPr>
        <w:t> </w:t>
      </w:r>
      <w:r w:rsidR="00FF51E0" w:rsidRPr="00D91ACC">
        <w:rPr>
          <w:rFonts w:cs="Arial"/>
        </w:rPr>
        <w:t>166 zákona č.</w:t>
      </w:r>
      <w:r w:rsidR="00EA3C61">
        <w:rPr>
          <w:rFonts w:cs="Arial"/>
        </w:rPr>
        <w:t> </w:t>
      </w:r>
      <w:r w:rsidR="00FF51E0" w:rsidRPr="00D91ACC">
        <w:rPr>
          <w:rFonts w:cs="Arial"/>
        </w:rPr>
        <w:t>283/2021 Sb., stavební zákon</w:t>
      </w:r>
      <w:r w:rsidR="00973498" w:rsidRPr="00D91ACC">
        <w:rPr>
          <w:rFonts w:cs="Arial"/>
        </w:rPr>
        <w:t>,</w:t>
      </w:r>
      <w:r w:rsidR="00973498" w:rsidRPr="00EA3C61">
        <w:rPr>
          <w:rFonts w:cs="Arial"/>
        </w:rPr>
        <w:t xml:space="preserve"> </w:t>
      </w:r>
      <w:r w:rsidR="00973498" w:rsidRPr="00D91ACC">
        <w:rPr>
          <w:rFonts w:cs="Arial"/>
        </w:rPr>
        <w:t>ve znění pozdějších předpisů</w:t>
      </w:r>
      <w:r w:rsidR="00FF51E0" w:rsidRPr="00D91ACC">
        <w:rPr>
          <w:rFonts w:cs="Arial"/>
        </w:rPr>
        <w:t>.</w:t>
      </w:r>
      <w:r w:rsidR="3BE57A8D" w:rsidRPr="00D91ACC">
        <w:rPr>
          <w:rFonts w:cs="Arial"/>
        </w:rPr>
        <w:t xml:space="preserve"> </w:t>
      </w:r>
      <w:r w:rsidR="009A6F40" w:rsidRPr="00D91ACC">
        <w:rPr>
          <w:rFonts w:cs="Arial"/>
        </w:rPr>
        <w:t>Do</w:t>
      </w:r>
      <w:r w:rsidR="00EA3C61">
        <w:rPr>
          <w:rFonts w:cs="Arial"/>
        </w:rPr>
        <w:t> </w:t>
      </w:r>
      <w:r w:rsidR="006D676E" w:rsidRPr="00D91ACC">
        <w:rPr>
          <w:rFonts w:cs="Arial"/>
        </w:rPr>
        <w:t>evidence</w:t>
      </w:r>
      <w:r w:rsidR="009A6F40" w:rsidRPr="00D91ACC">
        <w:rPr>
          <w:rFonts w:cs="Arial"/>
        </w:rPr>
        <w:t xml:space="preserve"> se zapisují všechny skutečnosti rozhodné pro plnění smlouvy. Zhotovitel je povinen vést </w:t>
      </w:r>
      <w:r w:rsidR="00794870" w:rsidRPr="00D91ACC">
        <w:rPr>
          <w:rFonts w:cs="Arial"/>
        </w:rPr>
        <w:t xml:space="preserve">průběžně </w:t>
      </w:r>
      <w:r w:rsidR="00A306C2" w:rsidRPr="00D91ACC">
        <w:rPr>
          <w:rFonts w:cs="Arial"/>
        </w:rPr>
        <w:t xml:space="preserve">evidenci o činnostech, které provádí sám nebo jeho dodavatelé </w:t>
      </w:r>
      <w:r w:rsidR="009A6F40" w:rsidRPr="00D91ACC">
        <w:rPr>
          <w:rFonts w:cs="Arial"/>
        </w:rPr>
        <w:t>ode</w:t>
      </w:r>
      <w:r w:rsidR="00EA3C61">
        <w:rPr>
          <w:rFonts w:cs="Arial"/>
        </w:rPr>
        <w:t> </w:t>
      </w:r>
      <w:r w:rsidR="009A6F40" w:rsidRPr="00D91ACC">
        <w:rPr>
          <w:rFonts w:cs="Arial"/>
        </w:rPr>
        <w:t xml:space="preserve">dne, kdy byly zahájeny práce </w:t>
      </w:r>
      <w:r w:rsidR="00A306C2" w:rsidRPr="00D91ACC">
        <w:rPr>
          <w:rFonts w:cs="Arial"/>
        </w:rPr>
        <w:t>na díle.</w:t>
      </w:r>
      <w:r w:rsidR="009A6F40" w:rsidRPr="00D91ACC">
        <w:rPr>
          <w:rFonts w:cs="Arial"/>
        </w:rPr>
        <w:t xml:space="preserve"> Povinnost vést </w:t>
      </w:r>
      <w:r w:rsidR="00A306C2" w:rsidRPr="00D91ACC">
        <w:rPr>
          <w:rFonts w:cs="Arial"/>
        </w:rPr>
        <w:t>evidenci</w:t>
      </w:r>
      <w:r w:rsidR="009A6F40" w:rsidRPr="00D91ACC">
        <w:rPr>
          <w:rFonts w:cs="Arial"/>
        </w:rPr>
        <w:t xml:space="preserve"> končí </w:t>
      </w:r>
      <w:r w:rsidR="008633F8" w:rsidRPr="00D91ACC">
        <w:rPr>
          <w:rFonts w:cs="Arial"/>
        </w:rPr>
        <w:t xml:space="preserve">po ukončení </w:t>
      </w:r>
      <w:r w:rsidR="001E0EAA" w:rsidRPr="00D91ACC">
        <w:rPr>
          <w:rFonts w:cs="Arial"/>
        </w:rPr>
        <w:t>tříleté péče o vysazený porost</w:t>
      </w:r>
      <w:r w:rsidR="00026BCD" w:rsidRPr="00D91ACC">
        <w:rPr>
          <w:rFonts w:cs="Arial"/>
        </w:rPr>
        <w:t>,</w:t>
      </w:r>
      <w:r w:rsidR="008633F8" w:rsidRPr="00D91ACC">
        <w:rPr>
          <w:rFonts w:cs="Arial"/>
        </w:rPr>
        <w:t xml:space="preserve"> popř. po odstranění vad a</w:t>
      </w:r>
      <w:r w:rsidR="00D32127">
        <w:rPr>
          <w:rFonts w:cs="Arial"/>
        </w:rPr>
        <w:t> </w:t>
      </w:r>
      <w:r w:rsidR="008633F8" w:rsidRPr="00D91ACC">
        <w:rPr>
          <w:rFonts w:cs="Arial"/>
        </w:rPr>
        <w:t>nedodělků dle zápisu z kontrolních dnů.</w:t>
      </w:r>
    </w:p>
    <w:p w14:paraId="408C1166" w14:textId="196CB661" w:rsidR="009A6F40" w:rsidRPr="00D91ACC" w:rsidRDefault="009A6F40" w:rsidP="00EA3C61">
      <w:pPr>
        <w:pStyle w:val="l-L2"/>
        <w:numPr>
          <w:ilvl w:val="0"/>
          <w:numId w:val="37"/>
        </w:numPr>
        <w:ind w:left="357" w:hanging="357"/>
        <w:rPr>
          <w:rFonts w:cs="Arial"/>
        </w:rPr>
      </w:pPr>
      <w:r w:rsidRPr="00D91ACC">
        <w:rPr>
          <w:rFonts w:cs="Arial"/>
        </w:rPr>
        <w:t>Zhotovitel se zavazuje na</w:t>
      </w:r>
      <w:r w:rsidR="00AB34FD" w:rsidRPr="00D91ACC">
        <w:rPr>
          <w:rFonts w:cs="Arial"/>
        </w:rPr>
        <w:t xml:space="preserve">místě plnění </w:t>
      </w:r>
      <w:r w:rsidR="002353CB">
        <w:rPr>
          <w:rFonts w:cs="Arial"/>
        </w:rPr>
        <w:noBreakHyphen/>
      </w:r>
      <w:r w:rsidRPr="00D91ACC">
        <w:rPr>
          <w:rFonts w:cs="Arial"/>
        </w:rPr>
        <w:t xml:space="preserve"> pracovišti:</w:t>
      </w:r>
    </w:p>
    <w:p w14:paraId="4B2452A4" w14:textId="77777777" w:rsidR="00DC1305" w:rsidRDefault="00DC1305" w:rsidP="00DC1305">
      <w:pPr>
        <w:pStyle w:val="l-L2"/>
        <w:numPr>
          <w:ilvl w:val="1"/>
          <w:numId w:val="37"/>
        </w:numPr>
        <w:ind w:left="714" w:hanging="357"/>
      </w:pPr>
      <w:r w:rsidRPr="003C6F82">
        <w:t xml:space="preserve">dodržovat bezpečnostní, hygienické, požární a ekologické předpisy, zajistit si vlastní dozor nad bezpečností práce, zajistit si vlastní požární dozor u těch prací, kde to předpisují </w:t>
      </w:r>
      <w:r w:rsidRPr="003C6F82">
        <w:lastRenderedPageBreak/>
        <w:t>požární předpisy, a to i po skončení těchto prací v</w:t>
      </w:r>
      <w:r>
        <w:t> </w:t>
      </w:r>
      <w:r w:rsidRPr="003C6F82">
        <w:t>rozsahu stanoveném příslušnými požárními předpisy</w:t>
      </w:r>
      <w:r>
        <w:t>,</w:t>
      </w:r>
    </w:p>
    <w:p w14:paraId="3801BC2F" w14:textId="77777777" w:rsidR="00EA3C61" w:rsidRDefault="00EA3C61" w:rsidP="00EA3C61">
      <w:pPr>
        <w:pStyle w:val="l-L2"/>
        <w:numPr>
          <w:ilvl w:val="1"/>
          <w:numId w:val="37"/>
        </w:numPr>
        <w:ind w:left="714" w:hanging="357"/>
      </w:pPr>
      <w:r w:rsidRPr="003C6F82">
        <w:t>zodpovídat za čistotu veřejných komunikací v případě vlastního provozu na nich</w:t>
      </w:r>
      <w:r>
        <w:t>,</w:t>
      </w:r>
    </w:p>
    <w:p w14:paraId="3C7D5ACD" w14:textId="77777777" w:rsidR="007B3796" w:rsidRDefault="007B3796" w:rsidP="007B3796">
      <w:pPr>
        <w:pStyle w:val="l-L2"/>
        <w:numPr>
          <w:ilvl w:val="0"/>
          <w:numId w:val="37"/>
        </w:numPr>
        <w:ind w:left="357" w:hanging="357"/>
        <w:rPr>
          <w:rFonts w:cs="Arial"/>
        </w:rPr>
      </w:pPr>
      <w:r w:rsidRPr="003C6F82">
        <w:rPr>
          <w:rFonts w:cs="Arial"/>
        </w:rPr>
        <w:t>Zhotovitel odpovídá za pořádek a čistotu na pracovišti a je povinen na své náklady odstraňovat odpady a nečistoty vzniklé jeho pracemi.</w:t>
      </w:r>
    </w:p>
    <w:p w14:paraId="124AAB77" w14:textId="77777777" w:rsidR="007B3796" w:rsidRDefault="009A6F40" w:rsidP="007B3796">
      <w:pPr>
        <w:pStyle w:val="l-L2"/>
        <w:numPr>
          <w:ilvl w:val="0"/>
          <w:numId w:val="37"/>
        </w:numPr>
        <w:ind w:left="357" w:hanging="357"/>
        <w:rPr>
          <w:rFonts w:cs="Arial"/>
        </w:rPr>
      </w:pPr>
      <w:r w:rsidRPr="007B3796">
        <w:rPr>
          <w:rFonts w:cs="Arial"/>
        </w:rPr>
        <w:t xml:space="preserve">Zařízení </w:t>
      </w:r>
      <w:r w:rsidR="003E1FE8" w:rsidRPr="007B3796">
        <w:rPr>
          <w:rFonts w:cs="Arial"/>
        </w:rPr>
        <w:t xml:space="preserve">místa plnění </w:t>
      </w:r>
      <w:r w:rsidRPr="007B3796">
        <w:rPr>
          <w:rFonts w:cs="Arial"/>
        </w:rPr>
        <w:t>si zabezpečuje zhotovitel v souladu se svými potřebami, dokumentací předanou objednatelem a s požadavky objednatele. Cena zařízení, vybudování, provozu a likvidace</w:t>
      </w:r>
      <w:r w:rsidR="007F68C4" w:rsidRPr="007B3796">
        <w:rPr>
          <w:rFonts w:cs="Arial"/>
        </w:rPr>
        <w:t xml:space="preserve"> zařízení</w:t>
      </w:r>
      <w:r w:rsidR="00166C7E" w:rsidRPr="007B3796">
        <w:rPr>
          <w:rFonts w:cs="Arial"/>
        </w:rPr>
        <w:t xml:space="preserve"> místa plnění</w:t>
      </w:r>
      <w:r w:rsidRPr="007B3796">
        <w:rPr>
          <w:rFonts w:cs="Arial"/>
        </w:rPr>
        <w:t xml:space="preserve"> je součástí smluvní ceny.</w:t>
      </w:r>
    </w:p>
    <w:p w14:paraId="29C4B7C5" w14:textId="3D4803D8" w:rsidR="007B3796" w:rsidRDefault="009A6F40" w:rsidP="007B3796">
      <w:pPr>
        <w:pStyle w:val="l-L2"/>
        <w:numPr>
          <w:ilvl w:val="0"/>
          <w:numId w:val="37"/>
        </w:numPr>
        <w:ind w:left="357" w:hanging="357"/>
        <w:rPr>
          <w:rFonts w:cs="Arial"/>
        </w:rPr>
      </w:pPr>
      <w:r w:rsidRPr="007B3796">
        <w:rPr>
          <w:rFonts w:cs="Arial"/>
        </w:rPr>
        <w:t xml:space="preserve">Zhotovitel se zavazuje při provádění díla respektovat rozhodnutí objednatele, je však současně povinen objednatele upozornit na možné negativní důsledky jeho rozhodnutí, včetně důsledků pro kvalitu a </w:t>
      </w:r>
      <w:r w:rsidR="00B30859" w:rsidRPr="007B3796">
        <w:rPr>
          <w:rFonts w:cs="Arial"/>
        </w:rPr>
        <w:t xml:space="preserve">lhůtu </w:t>
      </w:r>
      <w:r w:rsidR="00AA56B7" w:rsidRPr="007B3796">
        <w:rPr>
          <w:rFonts w:cs="Arial"/>
        </w:rPr>
        <w:t xml:space="preserve">pro </w:t>
      </w:r>
      <w:r w:rsidRPr="007B3796">
        <w:rPr>
          <w:rFonts w:cs="Arial"/>
        </w:rPr>
        <w:t>odevzdání díla. Ustanovení §</w:t>
      </w:r>
      <w:r w:rsidR="007B3796">
        <w:rPr>
          <w:rFonts w:cs="Arial"/>
        </w:rPr>
        <w:t> </w:t>
      </w:r>
      <w:r w:rsidRPr="007B3796">
        <w:rPr>
          <w:rFonts w:cs="Arial"/>
        </w:rPr>
        <w:t>2594 a</w:t>
      </w:r>
      <w:r w:rsidR="007B3796">
        <w:rPr>
          <w:rFonts w:cs="Arial"/>
        </w:rPr>
        <w:t> § </w:t>
      </w:r>
      <w:r w:rsidRPr="007B3796">
        <w:rPr>
          <w:rFonts w:cs="Arial"/>
        </w:rPr>
        <w:t>2595 občanského zákoníku tímto nejsou dotčena.</w:t>
      </w:r>
    </w:p>
    <w:p w14:paraId="3E913FBE" w14:textId="77777777" w:rsidR="007B3796" w:rsidRDefault="009A6F40" w:rsidP="007B3796">
      <w:pPr>
        <w:pStyle w:val="l-L2"/>
        <w:numPr>
          <w:ilvl w:val="0"/>
          <w:numId w:val="37"/>
        </w:numPr>
        <w:ind w:left="357" w:hanging="357"/>
        <w:rPr>
          <w:rFonts w:cs="Arial"/>
        </w:rPr>
      </w:pPr>
      <w:r w:rsidRPr="007B3796">
        <w:rPr>
          <w:rFonts w:cs="Arial"/>
        </w:rPr>
        <w:t>K ověření objemu provedených prací provede zhotovitel soupis provedených prací podle jednotlivých položek.</w:t>
      </w:r>
    </w:p>
    <w:p w14:paraId="7DA95729" w14:textId="77777777" w:rsidR="007B3796" w:rsidRDefault="00ED2145" w:rsidP="007B3796">
      <w:pPr>
        <w:pStyle w:val="l-L2"/>
        <w:numPr>
          <w:ilvl w:val="0"/>
          <w:numId w:val="37"/>
        </w:numPr>
        <w:ind w:left="357" w:hanging="357"/>
        <w:rPr>
          <w:rFonts w:cs="Arial"/>
        </w:rPr>
      </w:pPr>
      <w:r w:rsidRPr="007B3796">
        <w:rPr>
          <w:rFonts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w:t>
      </w:r>
      <w:r w:rsidR="00D32127" w:rsidRPr="007B3796">
        <w:rPr>
          <w:rFonts w:cs="Arial"/>
        </w:rPr>
        <w:t> </w:t>
      </w:r>
      <w:r w:rsidRPr="007B3796">
        <w:rPr>
          <w:rFonts w:cs="Arial"/>
        </w:rPr>
        <w:t>důsledku jednání či opomenutí objednatele nebo pokud na možné porušení předpisů zhotovitel objednatele předem neupozornil.</w:t>
      </w:r>
    </w:p>
    <w:p w14:paraId="08F63FC9" w14:textId="77777777" w:rsidR="007B3796" w:rsidRDefault="009A6F40" w:rsidP="007B3796">
      <w:pPr>
        <w:pStyle w:val="l-L2"/>
        <w:numPr>
          <w:ilvl w:val="0"/>
          <w:numId w:val="37"/>
        </w:numPr>
        <w:ind w:left="357" w:hanging="357"/>
        <w:rPr>
          <w:rFonts w:cs="Arial"/>
        </w:rPr>
      </w:pPr>
      <w:r w:rsidRPr="007B3796">
        <w:rPr>
          <w:rFonts w:cs="Arial"/>
        </w:rPr>
        <w:t xml:space="preserve">Zhotovitel odpovídá za škody způsobené objednateli a jiným osobám </w:t>
      </w:r>
      <w:r w:rsidR="001F5101" w:rsidRPr="007B3796">
        <w:rPr>
          <w:rFonts w:cs="Arial"/>
        </w:rPr>
        <w:t xml:space="preserve">i </w:t>
      </w:r>
      <w:r w:rsidRPr="007B3796">
        <w:rPr>
          <w:rFonts w:cs="Arial"/>
        </w:rPr>
        <w:t xml:space="preserve">mimo </w:t>
      </w:r>
      <w:r w:rsidR="00AB34FD" w:rsidRPr="007B3796">
        <w:rPr>
          <w:rFonts w:cs="Arial"/>
        </w:rPr>
        <w:t xml:space="preserve">místo plnění </w:t>
      </w:r>
      <w:r w:rsidRPr="007B3796">
        <w:rPr>
          <w:rFonts w:cs="Arial"/>
        </w:rPr>
        <w:t xml:space="preserve">a tyto škody se zavazuje uhradit ve lhůtě, kterou stanoví objednatel v písemném oznámení o škodě mimo </w:t>
      </w:r>
      <w:r w:rsidR="00AB34FD" w:rsidRPr="007B3796">
        <w:rPr>
          <w:rFonts w:cs="Arial"/>
        </w:rPr>
        <w:t>místa plnění</w:t>
      </w:r>
      <w:r w:rsidRPr="007B3796">
        <w:rPr>
          <w:rFonts w:cs="Arial"/>
        </w:rPr>
        <w:t>.</w:t>
      </w:r>
    </w:p>
    <w:p w14:paraId="74100686" w14:textId="77777777" w:rsidR="007B3796" w:rsidRDefault="009A6F40" w:rsidP="007B3796">
      <w:pPr>
        <w:pStyle w:val="l-L2"/>
        <w:numPr>
          <w:ilvl w:val="0"/>
          <w:numId w:val="37"/>
        </w:numPr>
        <w:ind w:left="357" w:hanging="357"/>
        <w:rPr>
          <w:rFonts w:cs="Arial"/>
        </w:rPr>
      </w:pPr>
      <w:r w:rsidRPr="007B3796">
        <w:rPr>
          <w:rFonts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CB53364" w14:textId="77777777" w:rsidR="007B3796" w:rsidRDefault="009A6F40" w:rsidP="007B3796">
      <w:pPr>
        <w:pStyle w:val="l-L2"/>
        <w:numPr>
          <w:ilvl w:val="0"/>
          <w:numId w:val="37"/>
        </w:numPr>
        <w:ind w:left="357" w:hanging="357"/>
        <w:rPr>
          <w:rFonts w:cs="Arial"/>
        </w:rPr>
      </w:pPr>
      <w:r w:rsidRPr="007B3796">
        <w:rPr>
          <w:rFonts w:cs="Arial"/>
        </w:rPr>
        <w:t xml:space="preserve">Zhotovitel zajistí bezpečnost práce při přípravě a provádění </w:t>
      </w:r>
      <w:r w:rsidR="00ED2145" w:rsidRPr="007B3796">
        <w:rPr>
          <w:rFonts w:cs="Arial"/>
        </w:rPr>
        <w:t>díla</w:t>
      </w:r>
      <w:r w:rsidRPr="007B3796">
        <w:rPr>
          <w:rFonts w:cs="Arial"/>
        </w:rPr>
        <w:t xml:space="preserve"> v souladu s ustanovením </w:t>
      </w:r>
      <w:r w:rsidR="00794870" w:rsidRPr="007B3796">
        <w:rPr>
          <w:rFonts w:cs="Arial"/>
        </w:rPr>
        <w:t>zákona č.</w:t>
      </w:r>
      <w:r w:rsidR="007B3796">
        <w:rPr>
          <w:rFonts w:cs="Arial"/>
        </w:rPr>
        <w:t> </w:t>
      </w:r>
      <w:r w:rsidR="00794870" w:rsidRPr="007B3796">
        <w:rPr>
          <w:rFonts w:cs="Arial"/>
        </w:rPr>
        <w:t>309/2006 Sb., kterým se upravují další požadavky bezpečnosti a ochrany zdraví při</w:t>
      </w:r>
      <w:r w:rsidR="007B3796">
        <w:rPr>
          <w:rFonts w:cs="Arial"/>
        </w:rPr>
        <w:t> </w:t>
      </w:r>
      <w:r w:rsidR="00794870" w:rsidRPr="007B3796">
        <w:rPr>
          <w:rFonts w:cs="Arial"/>
        </w:rPr>
        <w:t>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„ZoBP“)</w:t>
      </w:r>
      <w:bookmarkStart w:id="22" w:name="_Hlk136608781"/>
      <w:r w:rsidR="00794870" w:rsidRPr="007B3796">
        <w:rPr>
          <w:rFonts w:cs="Arial"/>
        </w:rPr>
        <w:t xml:space="preserve"> a</w:t>
      </w:r>
      <w:r w:rsidR="007B3796">
        <w:rPr>
          <w:rFonts w:cs="Arial"/>
        </w:rPr>
        <w:t> </w:t>
      </w:r>
      <w:r w:rsidR="00794870" w:rsidRPr="007B3796">
        <w:rPr>
          <w:rFonts w:cs="Arial"/>
        </w:rPr>
        <w:t>zajistí dodržování právních předpisů v oblasti protipožární ochrany.</w:t>
      </w:r>
      <w:bookmarkEnd w:id="22"/>
    </w:p>
    <w:p w14:paraId="1247FA16" w14:textId="77777777" w:rsidR="007B3796" w:rsidRDefault="009A6F40" w:rsidP="007B3796">
      <w:pPr>
        <w:pStyle w:val="l-L2"/>
        <w:numPr>
          <w:ilvl w:val="0"/>
          <w:numId w:val="37"/>
        </w:numPr>
        <w:ind w:left="357" w:hanging="357"/>
        <w:rPr>
          <w:rFonts w:cs="Arial"/>
        </w:rPr>
      </w:pPr>
      <w:r w:rsidRPr="007B3796">
        <w:rPr>
          <w:rFonts w:cs="Arial"/>
        </w:rPr>
        <w:t>V případě, že v průběhu zpracování díla vstoupí v platnost novela některého z</w:t>
      </w:r>
      <w:r w:rsidR="00D32127" w:rsidRPr="007B3796">
        <w:rPr>
          <w:rFonts w:cs="Arial"/>
        </w:rPr>
        <w:t> </w:t>
      </w:r>
      <w:r w:rsidRPr="007B3796">
        <w:rPr>
          <w:rFonts w:cs="Arial"/>
        </w:rPr>
        <w:t>předmětných předpisů, příp. bude vydán jiný právní předpis, který by se týkal uvedené problematiky, je zhotovitel povinen řídit se těmito novými předpisy.</w:t>
      </w:r>
    </w:p>
    <w:p w14:paraId="4DEECDFF" w14:textId="77777777" w:rsidR="007B3796" w:rsidRDefault="009A6F40" w:rsidP="007B3796">
      <w:pPr>
        <w:pStyle w:val="l-L2"/>
        <w:numPr>
          <w:ilvl w:val="0"/>
          <w:numId w:val="37"/>
        </w:numPr>
        <w:ind w:left="357" w:hanging="357"/>
        <w:rPr>
          <w:rFonts w:cs="Arial"/>
        </w:rPr>
      </w:pPr>
      <w:r w:rsidRPr="007B3796">
        <w:rPr>
          <w:rFonts w:cs="Arial"/>
        </w:rPr>
        <w:t>Zhotovitel je povinen ve smyslu zák</w:t>
      </w:r>
      <w:r w:rsidR="00BF5C9A" w:rsidRPr="007B3796">
        <w:rPr>
          <w:rFonts w:cs="Arial"/>
        </w:rPr>
        <w:t>ona</w:t>
      </w:r>
      <w:r w:rsidRPr="007B3796">
        <w:rPr>
          <w:rFonts w:cs="Arial"/>
        </w:rPr>
        <w:t xml:space="preserve"> č.</w:t>
      </w:r>
      <w:r w:rsidR="007B3796">
        <w:rPr>
          <w:rFonts w:cs="Arial"/>
        </w:rPr>
        <w:t> </w:t>
      </w:r>
      <w:r w:rsidRPr="007B3796">
        <w:rPr>
          <w:rFonts w:cs="Arial"/>
        </w:rPr>
        <w:t>13/1997 Sb., o pozemních komunikacích, ve znění pozdějších předpisů, v případě omezení veřejného provozu na příslušných komunikacích nebo zvláštního režimu užívání příslušných komunikací si zabezpečit příslušné povolení u</w:t>
      </w:r>
      <w:r w:rsidR="007B3796">
        <w:rPr>
          <w:rFonts w:cs="Arial"/>
        </w:rPr>
        <w:t> </w:t>
      </w:r>
      <w:r w:rsidRPr="007B3796">
        <w:rPr>
          <w:rFonts w:cs="Arial"/>
        </w:rPr>
        <w:t>silničního správního úřadu a provést na svůj náklad všechna opatření, která úřady nařídí, totéž platí pokud se týče zajištění místa pro uložení přebytečné zeminy a stavební suti.</w:t>
      </w:r>
    </w:p>
    <w:p w14:paraId="73BF6CD9" w14:textId="77777777" w:rsidR="007B3796" w:rsidRDefault="009A6F40" w:rsidP="007B3796">
      <w:pPr>
        <w:pStyle w:val="l-L2"/>
        <w:numPr>
          <w:ilvl w:val="0"/>
          <w:numId w:val="37"/>
        </w:numPr>
        <w:ind w:left="357" w:hanging="357"/>
        <w:rPr>
          <w:rFonts w:cs="Arial"/>
        </w:rPr>
      </w:pPr>
      <w:r w:rsidRPr="007B3796">
        <w:rPr>
          <w:rFonts w:cs="Arial"/>
        </w:rPr>
        <w:t xml:space="preserve">Dodávky energií a vody pro </w:t>
      </w:r>
      <w:r w:rsidR="00AB34FD" w:rsidRPr="007B3796">
        <w:rPr>
          <w:rFonts w:cs="Arial"/>
        </w:rPr>
        <w:t xml:space="preserve">plnění díla </w:t>
      </w:r>
      <w:r w:rsidRPr="007B3796">
        <w:rPr>
          <w:rFonts w:cs="Arial"/>
        </w:rPr>
        <w:t xml:space="preserve">budou zajištěny z odběrních míst, které zajistí zhotovitel v rámci řešení zařízení </w:t>
      </w:r>
      <w:r w:rsidR="00CA5587" w:rsidRPr="007B3796">
        <w:rPr>
          <w:rFonts w:cs="Arial"/>
        </w:rPr>
        <w:t>místa plnění</w:t>
      </w:r>
      <w:r w:rsidRPr="007B3796">
        <w:rPr>
          <w:rFonts w:cs="Arial"/>
        </w:rPr>
        <w:t>.</w:t>
      </w:r>
    </w:p>
    <w:p w14:paraId="22658512" w14:textId="77777777" w:rsidR="007B3796" w:rsidRDefault="007637B1" w:rsidP="007B3796">
      <w:pPr>
        <w:pStyle w:val="l-L2"/>
        <w:numPr>
          <w:ilvl w:val="0"/>
          <w:numId w:val="37"/>
        </w:numPr>
        <w:ind w:left="357" w:hanging="357"/>
        <w:rPr>
          <w:rFonts w:cs="Arial"/>
        </w:rPr>
      </w:pPr>
      <w:r w:rsidRPr="007B3796">
        <w:rPr>
          <w:rFonts w:cs="Arial"/>
        </w:rPr>
        <w:t>Zhotovitel se zavazuje, že při realizaci díla nepoužije žádný materiál, o kterém je v</w:t>
      </w:r>
      <w:r w:rsidR="00D32127" w:rsidRPr="007B3796">
        <w:rPr>
          <w:rFonts w:cs="Arial"/>
        </w:rPr>
        <w:t> </w:t>
      </w:r>
      <w:r w:rsidRPr="007B3796">
        <w:rPr>
          <w:rFonts w:cs="Arial"/>
        </w:rPr>
        <w:t>době jeho užití známo, že je škodlivý. Pokud tak zhotovitel učiní, je povinen na písemné vyzvání objednatele provést okamžitě nápravu a veškeré náklady s tím spojené nese zhotovitel.</w:t>
      </w:r>
    </w:p>
    <w:p w14:paraId="1F3DC333" w14:textId="77777777" w:rsidR="007B3796" w:rsidRDefault="007637B1" w:rsidP="007B3796">
      <w:pPr>
        <w:pStyle w:val="l-L2"/>
        <w:numPr>
          <w:ilvl w:val="0"/>
          <w:numId w:val="37"/>
        </w:numPr>
        <w:ind w:left="357" w:hanging="357"/>
        <w:rPr>
          <w:rFonts w:cs="Arial"/>
        </w:rPr>
      </w:pPr>
      <w:r w:rsidRPr="007B3796">
        <w:rPr>
          <w:rFonts w:cs="Arial"/>
        </w:rPr>
        <w:lastRenderedPageBreak/>
        <w:t>Zhotovitel doloží na vyzvání objednatele, nejpozději však v</w:t>
      </w:r>
      <w:r w:rsidR="00066106" w:rsidRPr="007B3796">
        <w:rPr>
          <w:rFonts w:cs="Arial"/>
        </w:rPr>
        <w:t>e lhůtě pro</w:t>
      </w:r>
      <w:r w:rsidRPr="007B3796">
        <w:rPr>
          <w:rFonts w:cs="Arial"/>
        </w:rPr>
        <w:t xml:space="preserve"> předání a</w:t>
      </w:r>
      <w:r w:rsidR="00D32127" w:rsidRPr="007B3796">
        <w:rPr>
          <w:rFonts w:cs="Arial"/>
        </w:rPr>
        <w:t> </w:t>
      </w:r>
      <w:r w:rsidRPr="007B3796">
        <w:rPr>
          <w:rFonts w:cs="Arial"/>
        </w:rPr>
        <w:t>převzetí díla soubor průvodních dokladů materiálů užitých k</w:t>
      </w:r>
      <w:r w:rsidR="00ED2145" w:rsidRPr="007B3796">
        <w:rPr>
          <w:rFonts w:cs="Arial"/>
        </w:rPr>
        <w:t xml:space="preserve"> realizaci </w:t>
      </w:r>
      <w:r w:rsidRPr="007B3796">
        <w:rPr>
          <w:rFonts w:cs="Arial"/>
        </w:rPr>
        <w:t>díla.</w:t>
      </w:r>
    </w:p>
    <w:p w14:paraId="2C620F45" w14:textId="77777777" w:rsidR="007B3796" w:rsidRDefault="001F5101" w:rsidP="007B3796">
      <w:pPr>
        <w:pStyle w:val="l-L2"/>
        <w:numPr>
          <w:ilvl w:val="0"/>
          <w:numId w:val="37"/>
        </w:numPr>
        <w:ind w:left="357" w:hanging="357"/>
        <w:rPr>
          <w:rFonts w:cs="Arial"/>
        </w:rPr>
      </w:pPr>
      <w:r w:rsidRPr="007B3796">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w:t>
      </w:r>
      <w:r w:rsidR="00D32127" w:rsidRPr="007B3796">
        <w:rPr>
          <w:rFonts w:cs="Arial"/>
        </w:rPr>
        <w:t> </w:t>
      </w:r>
      <w:r w:rsidRPr="007B3796">
        <w:rPr>
          <w:rFonts w:cs="Arial"/>
        </w:rPr>
        <w:t>ověřování plnění podmínek a realizace projektu.</w:t>
      </w:r>
    </w:p>
    <w:p w14:paraId="105B4CEF" w14:textId="0A990BB0" w:rsidR="00C05428" w:rsidRPr="007B3796" w:rsidRDefault="00163860" w:rsidP="007B3796">
      <w:pPr>
        <w:pStyle w:val="l-L2"/>
        <w:numPr>
          <w:ilvl w:val="0"/>
          <w:numId w:val="37"/>
        </w:numPr>
        <w:ind w:left="357" w:hanging="357"/>
        <w:rPr>
          <w:rFonts w:cs="Arial"/>
        </w:rPr>
      </w:pPr>
      <w:r w:rsidRPr="007B3796">
        <w:rPr>
          <w:rFonts w:cs="Arial"/>
        </w:rPr>
        <w:t>Zhotovitel se zavazuje při provádění díla dodržet vytyčenou vlastnickou hranici pozemků určených ke provedení díla dle projektové dokumentace.</w:t>
      </w:r>
    </w:p>
    <w:p w14:paraId="3F1FF2BE" w14:textId="77777777" w:rsidR="00312C75" w:rsidRPr="00E27C32" w:rsidRDefault="00312C75" w:rsidP="00312C75">
      <w:pPr>
        <w:pStyle w:val="l-L2"/>
        <w:numPr>
          <w:ilvl w:val="0"/>
          <w:numId w:val="37"/>
        </w:numPr>
        <w:ind w:left="357" w:hanging="357"/>
        <w:rPr>
          <w:rFonts w:cs="Arial"/>
        </w:rPr>
      </w:pPr>
      <w:r w:rsidRPr="00E27C32">
        <w:rPr>
          <w:rFonts w:cs="Arial"/>
        </w:rPr>
        <w:t>Zhotovitel je povinen zajistit po celou dobu plnění veřejné zakázky následující podmínky společensky odpovědného veřejného zadávání:</w:t>
      </w:r>
    </w:p>
    <w:p w14:paraId="47B049FA" w14:textId="77777777" w:rsidR="00312C75" w:rsidRPr="003C6F82" w:rsidRDefault="00312C75" w:rsidP="00312C75">
      <w:pPr>
        <w:pStyle w:val="l-L2"/>
        <w:numPr>
          <w:ilvl w:val="1"/>
          <w:numId w:val="38"/>
        </w:numPr>
        <w:ind w:left="714" w:hanging="357"/>
      </w:pPr>
      <w:r w:rsidRPr="003C6F82">
        <w:t>plnění veškerých povinností vyplývajících z právních předpisů České republiky, zejména pak z předpisů pracovněprávních, předpisů z oblasti zaměstnanosti a</w:t>
      </w:r>
      <w:r>
        <w:t> </w:t>
      </w:r>
      <w:r w:rsidRPr="003C6F82">
        <w:t>bezpečnosti a</w:t>
      </w:r>
      <w:r>
        <w:t> </w:t>
      </w:r>
      <w:r w:rsidRPr="003C6F82">
        <w:t>ochrany zdraví při práci, a to vůči všem osobám, které se na plnění veřejné zakázky podílejí; plnění těchto povinností zajistí dodavatel i u svých poddodavatelů;</w:t>
      </w:r>
    </w:p>
    <w:p w14:paraId="5112C553" w14:textId="77777777" w:rsidR="00312C75" w:rsidRPr="003C6F82" w:rsidRDefault="00312C75" w:rsidP="00312C75">
      <w:pPr>
        <w:pStyle w:val="l-L2"/>
        <w:numPr>
          <w:ilvl w:val="1"/>
          <w:numId w:val="38"/>
        </w:numPr>
        <w:ind w:left="714" w:hanging="357"/>
      </w:pPr>
      <w:r w:rsidRPr="003C6F82">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p>
    <w:p w14:paraId="5828E242" w14:textId="77777777" w:rsidR="00312C75" w:rsidRPr="003C6F82" w:rsidRDefault="00312C75" w:rsidP="00312C75">
      <w:pPr>
        <w:pStyle w:val="l-L2"/>
        <w:numPr>
          <w:ilvl w:val="1"/>
          <w:numId w:val="38"/>
        </w:numPr>
        <w:ind w:left="714" w:hanging="357"/>
      </w:pPr>
      <w:r w:rsidRPr="003C6F82">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37CE767" w14:textId="77777777" w:rsidR="00312C75" w:rsidRPr="003C6F82" w:rsidRDefault="00312C75" w:rsidP="00312C75">
      <w:pPr>
        <w:pStyle w:val="l-L2"/>
        <w:numPr>
          <w:ilvl w:val="1"/>
          <w:numId w:val="38"/>
        </w:numPr>
        <w:ind w:left="714" w:hanging="357"/>
      </w:pPr>
      <w:r w:rsidRPr="003C6F82">
        <w:t>snížení negativního dopadu jeho činnosti při plnění veřejné zakázky na životní prostředí, zejména pak</w:t>
      </w:r>
    </w:p>
    <w:p w14:paraId="59C623B2" w14:textId="77777777" w:rsidR="00312C75" w:rsidRDefault="00312C75" w:rsidP="00312C75">
      <w:pPr>
        <w:pStyle w:val="l-L2"/>
        <w:numPr>
          <w:ilvl w:val="0"/>
          <w:numId w:val="39"/>
        </w:numPr>
        <w:ind w:left="1071" w:hanging="357"/>
      </w:pPr>
      <w:r w:rsidRPr="003C6F82">
        <w:t>využíváním nízkoemisních automobilů, má-li je k dispozici;</w:t>
      </w:r>
    </w:p>
    <w:p w14:paraId="2154563B" w14:textId="77777777" w:rsidR="00312C75" w:rsidRDefault="00312C75" w:rsidP="00312C75">
      <w:pPr>
        <w:pStyle w:val="l-L2"/>
        <w:numPr>
          <w:ilvl w:val="0"/>
          <w:numId w:val="39"/>
        </w:numPr>
        <w:ind w:left="1071" w:hanging="357"/>
      </w:pPr>
      <w:r w:rsidRPr="003C6F82">
        <w:t>tiskem veškerých listinných výstupů, odevzdávaných objednateli při realizaci veřejné zakázky na papír, který je šetrný k životnímu prostředí, pokud zvláštní použití pro</w:t>
      </w:r>
      <w:r>
        <w:t> </w:t>
      </w:r>
      <w:r w:rsidRPr="003C6F82">
        <w:t>specifické účely nevyžaduje jiný druh papíru; motivováním zaměstnanců dodavatele k</w:t>
      </w:r>
      <w:r>
        <w:t> </w:t>
      </w:r>
      <w:r w:rsidRPr="003C6F82">
        <w:t>efektivnímu/úspornému tisku;</w:t>
      </w:r>
    </w:p>
    <w:p w14:paraId="3B7CE4DC" w14:textId="77777777" w:rsidR="00312C75" w:rsidRDefault="00312C75" w:rsidP="00312C75">
      <w:pPr>
        <w:pStyle w:val="l-L2"/>
        <w:numPr>
          <w:ilvl w:val="0"/>
          <w:numId w:val="39"/>
        </w:numPr>
        <w:ind w:left="1071" w:hanging="357"/>
      </w:pPr>
      <w:r w:rsidRPr="003C6F82">
        <w:t>předcházením znečišťování ovzduší a snižováním úrovně znečišťování, může-li je během plnění veřejné zakázky způsobit;</w:t>
      </w:r>
    </w:p>
    <w:p w14:paraId="41649414" w14:textId="77777777" w:rsidR="00312C75" w:rsidRPr="00CB339A" w:rsidRDefault="00312C75" w:rsidP="00312C75">
      <w:pPr>
        <w:pStyle w:val="l-L2"/>
        <w:numPr>
          <w:ilvl w:val="0"/>
          <w:numId w:val="39"/>
        </w:numPr>
        <w:ind w:left="1071" w:hanging="357"/>
      </w:pPr>
      <w:r w:rsidRPr="003C6F82">
        <w:t>předcházením vzniku odpadů, stanovením hierarchie nakládání s</w:t>
      </w:r>
      <w:r>
        <w:t> </w:t>
      </w:r>
      <w:r w:rsidRPr="003C6F82">
        <w:t>nimi a</w:t>
      </w:r>
      <w:r>
        <w:t> </w:t>
      </w:r>
      <w:r w:rsidRPr="003C6F82">
        <w:t>prosazováním základních principů ochrany životního prostředí a zdraví lidí při</w:t>
      </w:r>
      <w:r>
        <w:t> </w:t>
      </w:r>
      <w:r w:rsidRPr="003C6F82">
        <w:t>nakládání s odpady.</w:t>
      </w:r>
    </w:p>
    <w:p w14:paraId="401EFC88" w14:textId="77777777" w:rsidR="00C05428" w:rsidRPr="00312C75" w:rsidRDefault="00C05428" w:rsidP="00312C75">
      <w:pPr>
        <w:pStyle w:val="l-L2"/>
        <w:numPr>
          <w:ilvl w:val="1"/>
          <w:numId w:val="38"/>
        </w:numPr>
        <w:ind w:left="714" w:hanging="357"/>
      </w:pPr>
      <w:r w:rsidRPr="00312C75">
        <w:t>implementaci nového nebo značně zlepšeného produktu, služby nebo postupu souvisejícího s předmětem veřejné zakázky, bude-li to vzhledem ke smyslu zakázky možné.</w:t>
      </w:r>
    </w:p>
    <w:p w14:paraId="6ED95AFA" w14:textId="77777777" w:rsidR="00E73632" w:rsidRPr="00D91ACC" w:rsidRDefault="00E73632" w:rsidP="00AA3DD6">
      <w:pPr>
        <w:jc w:val="both"/>
        <w:rPr>
          <w:rFonts w:cs="Arial"/>
        </w:rPr>
      </w:pPr>
    </w:p>
    <w:p w14:paraId="2384255A" w14:textId="1E21B698" w:rsidR="00646665" w:rsidRPr="00D91ACC" w:rsidRDefault="00646665" w:rsidP="00D120CB">
      <w:pPr>
        <w:pStyle w:val="l-L1"/>
      </w:pPr>
      <w:r w:rsidRPr="00D91ACC">
        <w:t>Pojištění zhotovitele</w:t>
      </w:r>
    </w:p>
    <w:p w14:paraId="1097D249" w14:textId="73831C4B" w:rsidR="00FA7A71" w:rsidRDefault="00FA7A71" w:rsidP="00FA7A71">
      <w:pPr>
        <w:pStyle w:val="l-L2"/>
        <w:numPr>
          <w:ilvl w:val="0"/>
          <w:numId w:val="36"/>
        </w:numPr>
        <w:ind w:left="357" w:hanging="357"/>
        <w:rPr>
          <w:rFonts w:cs="Arial"/>
        </w:rPr>
      </w:pPr>
      <w:r w:rsidRPr="003C6F82">
        <w:rPr>
          <w:rFonts w:cs="Arial"/>
        </w:rPr>
        <w:t xml:space="preserve">Zhotovitel prohlašuje, že ke dni podpisu této </w:t>
      </w:r>
      <w:r w:rsidR="001B1A54">
        <w:rPr>
          <w:rFonts w:cs="Arial"/>
        </w:rPr>
        <w:t>s</w:t>
      </w:r>
      <w:r w:rsidRPr="003C6F82">
        <w:rPr>
          <w:rFonts w:cs="Arial"/>
        </w:rPr>
        <w:t>mlouvy má uzavřenou pojistnou smlouvu, jejímž</w:t>
      </w:r>
      <w:r>
        <w:rPr>
          <w:rFonts w:cs="Arial"/>
        </w:rPr>
        <w:t> </w:t>
      </w:r>
      <w:r w:rsidRPr="003C6F82">
        <w:rPr>
          <w:rFonts w:cs="Arial"/>
        </w:rPr>
        <w:t>předmětem je pojištění odpovědnosti za škodu způsobenou zhotovitelem třetí osobě v</w:t>
      </w:r>
      <w:r>
        <w:rPr>
          <w:rFonts w:cs="Arial"/>
        </w:rPr>
        <w:t> </w:t>
      </w:r>
      <w:r w:rsidRPr="003C6F82">
        <w:rPr>
          <w:rFonts w:cs="Arial"/>
        </w:rPr>
        <w:t xml:space="preserve">souvislosti s výkonem jeho činnosti, ve výši </w:t>
      </w:r>
      <w:commentRangeStart w:id="23"/>
      <w:r w:rsidRPr="00EC63B2">
        <w:rPr>
          <w:rFonts w:cs="Arial"/>
          <w:b/>
          <w:bCs/>
          <w:highlight w:val="yellow"/>
        </w:rPr>
        <w:t>[</w:t>
      </w:r>
      <w:r w:rsidRPr="00EC63B2">
        <w:rPr>
          <w:rFonts w:cs="Arial"/>
          <w:b/>
          <w:highlight w:val="yellow"/>
        </w:rPr>
        <w:t>DOPLNIT]</w:t>
      </w:r>
      <w:r w:rsidRPr="00EC63B2">
        <w:rPr>
          <w:rFonts w:cs="Arial"/>
          <w:bCs/>
          <w:highlight w:val="yellow"/>
        </w:rPr>
        <w:t> </w:t>
      </w:r>
      <w:r w:rsidRPr="00EC63B2">
        <w:rPr>
          <w:rFonts w:cs="Arial"/>
          <w:highlight w:val="yellow"/>
        </w:rPr>
        <w:t>Kč</w:t>
      </w:r>
      <w:commentRangeEnd w:id="23"/>
      <w:r w:rsidR="0096020A">
        <w:rPr>
          <w:rStyle w:val="Odkaznakoment"/>
          <w:rFonts w:ascii="Times New Roman" w:hAnsi="Times New Roman"/>
          <w:lang w:val="x-none" w:eastAsia="x-none"/>
        </w:rPr>
        <w:commentReference w:id="23"/>
      </w:r>
      <w:r w:rsidRPr="00B30175">
        <w:rPr>
          <w:rFonts w:cs="Arial"/>
        </w:rPr>
        <w:t>.</w:t>
      </w:r>
      <w:r w:rsidRPr="003C6F82">
        <w:rPr>
          <w:rFonts w:cs="Arial"/>
        </w:rPr>
        <w:t xml:space="preserve"> Zhotovitel se zavazuje, že po</w:t>
      </w:r>
      <w:r>
        <w:rPr>
          <w:rFonts w:cs="Arial"/>
        </w:rPr>
        <w:t> </w:t>
      </w:r>
      <w:r w:rsidRPr="003C6F82">
        <w:rPr>
          <w:rFonts w:cs="Arial"/>
        </w:rPr>
        <w:t>celou dobu trvání této smlouvy bude pojištěn ve smyslu tohoto ustanovení a že nedojde ke snížení pojistné částky pod částku uvedenou v</w:t>
      </w:r>
      <w:r>
        <w:rPr>
          <w:rFonts w:cs="Arial"/>
        </w:rPr>
        <w:t> </w:t>
      </w:r>
      <w:r w:rsidRPr="003C6F82">
        <w:rPr>
          <w:rFonts w:cs="Arial"/>
        </w:rPr>
        <w:t xml:space="preserve">předchozí větě. Zhotovitel se dále zavazuje, </w:t>
      </w:r>
      <w:r w:rsidRPr="003C6F82">
        <w:rPr>
          <w:rFonts w:cs="Arial"/>
        </w:rPr>
        <w:lastRenderedPageBreak/>
        <w:t>že bude pojištěn také po dobu záruky a</w:t>
      </w:r>
      <w:r>
        <w:rPr>
          <w:rFonts w:cs="Arial"/>
        </w:rPr>
        <w:t> </w:t>
      </w:r>
      <w:r w:rsidRPr="003C6F82">
        <w:rPr>
          <w:rFonts w:cs="Arial"/>
        </w:rPr>
        <w:t>že nedojde ke snížení pojistné částky pod 30</w:t>
      </w:r>
      <w:r>
        <w:rPr>
          <w:rFonts w:cs="Arial"/>
        </w:rPr>
        <w:t> </w:t>
      </w:r>
      <w:r w:rsidRPr="003C6F82">
        <w:rPr>
          <w:rFonts w:cs="Arial"/>
        </w:rPr>
        <w:t>% pojistné částky dle tohoto odstavce.</w:t>
      </w:r>
    </w:p>
    <w:p w14:paraId="4BBF7289" w14:textId="77777777" w:rsidR="00FA7A71" w:rsidRDefault="00FA7A71" w:rsidP="00FA7A71">
      <w:pPr>
        <w:pStyle w:val="l-L2"/>
        <w:numPr>
          <w:ilvl w:val="0"/>
          <w:numId w:val="36"/>
        </w:numPr>
        <w:ind w:left="357" w:hanging="357"/>
        <w:rPr>
          <w:rFonts w:cs="Arial"/>
        </w:rPr>
      </w:pPr>
      <w:r w:rsidRPr="007F5C8D">
        <w:rPr>
          <w:rFonts w:cs="Arial"/>
        </w:rPr>
        <w:t>Zhotovitel je kdykoliv v průběhu trvání této smlouvy povinen na požádání objednatele předložit do třech dnů pojistnou smlouvu dle tohoto odstavce, nebo její relevantní části, nebo pojistku ve smyslu §</w:t>
      </w:r>
      <w:r>
        <w:rPr>
          <w:rFonts w:cs="Arial"/>
        </w:rPr>
        <w:t> </w:t>
      </w:r>
      <w:r w:rsidRPr="007F5C8D">
        <w:rPr>
          <w:rFonts w:cs="Arial"/>
        </w:rPr>
        <w:t>2775 občanského zákoníku, a to nejpozději do 7</w:t>
      </w:r>
      <w:r>
        <w:rPr>
          <w:rFonts w:cs="Arial"/>
        </w:rPr>
        <w:t> </w:t>
      </w:r>
      <w:r w:rsidRPr="007F5C8D">
        <w:rPr>
          <w:rFonts w:cs="Arial"/>
        </w:rPr>
        <w:t>dnů ode dne doručení žádosti objednatele.</w:t>
      </w:r>
    </w:p>
    <w:p w14:paraId="28489180" w14:textId="77777777" w:rsidR="00FA7A71" w:rsidRDefault="00943F4A" w:rsidP="00FA7A71">
      <w:pPr>
        <w:pStyle w:val="l-L2"/>
        <w:numPr>
          <w:ilvl w:val="0"/>
          <w:numId w:val="36"/>
        </w:numPr>
        <w:ind w:left="357" w:hanging="357"/>
        <w:rPr>
          <w:rFonts w:cs="Arial"/>
        </w:rPr>
      </w:pPr>
      <w:r w:rsidRPr="00FA7A71">
        <w:rPr>
          <w:rFonts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73C197B5" w14:textId="77777777" w:rsidR="00FA7A71" w:rsidRDefault="00943F4A" w:rsidP="00FA7A71">
      <w:pPr>
        <w:pStyle w:val="l-L2"/>
        <w:numPr>
          <w:ilvl w:val="0"/>
          <w:numId w:val="36"/>
        </w:numPr>
        <w:ind w:left="357" w:hanging="357"/>
        <w:rPr>
          <w:rFonts w:cs="Arial"/>
        </w:rPr>
      </w:pPr>
      <w:r w:rsidRPr="00FA7A71">
        <w:rPr>
          <w:rFonts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141B3B60" w:rsidR="00943F4A" w:rsidRPr="00FA7A71" w:rsidRDefault="00943F4A" w:rsidP="00FA7A71">
      <w:pPr>
        <w:pStyle w:val="l-L2"/>
        <w:numPr>
          <w:ilvl w:val="0"/>
          <w:numId w:val="36"/>
        </w:numPr>
        <w:ind w:left="357" w:hanging="357"/>
        <w:rPr>
          <w:rFonts w:cs="Arial"/>
        </w:rPr>
      </w:pPr>
      <w:r w:rsidRPr="00FA7A71">
        <w:rPr>
          <w:rFonts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A7A71">
        <w:rPr>
          <w:rFonts w:cs="Arial"/>
        </w:rPr>
        <w:t>místa plnění</w:t>
      </w:r>
      <w:bookmarkStart w:id="24" w:name="_Hlk72494327"/>
      <w:r w:rsidRPr="00FA7A71">
        <w:rPr>
          <w:rFonts w:cs="Arial"/>
        </w:rPr>
        <w:t xml:space="preserve">. </w:t>
      </w:r>
      <w:r w:rsidR="001F5101" w:rsidRPr="00FA7A71">
        <w:rPr>
          <w:rFonts w:cs="Arial"/>
        </w:rPr>
        <w:t>Nedoložení uvedených dokumentů je důvodem, pro který může objednatel od smlouvy odstoupit.</w:t>
      </w:r>
    </w:p>
    <w:bookmarkEnd w:id="24"/>
    <w:p w14:paraId="65FDC358" w14:textId="729CCAB3" w:rsidR="00DB5F6F" w:rsidRDefault="00DB5F6F" w:rsidP="00DB5F6F">
      <w:pPr>
        <w:pStyle w:val="l-L2"/>
        <w:numPr>
          <w:ilvl w:val="0"/>
          <w:numId w:val="36"/>
        </w:numPr>
        <w:ind w:left="357" w:hanging="357"/>
        <w:rPr>
          <w:rFonts w:cs="Arial"/>
        </w:rPr>
      </w:pPr>
      <w:r w:rsidRPr="007F5C8D">
        <w:rPr>
          <w:rFonts w:cs="Arial"/>
        </w:rPr>
        <w:t>Zhotovitel je povinen řádně platit pojistné tak, aby pojistná smlouva či smlouvy sjednané dle</w:t>
      </w:r>
      <w:r>
        <w:rPr>
          <w:rFonts w:cs="Arial"/>
        </w:rPr>
        <w:t> </w:t>
      </w:r>
      <w:r w:rsidRPr="007F5C8D">
        <w:rPr>
          <w:rFonts w:cs="Arial"/>
        </w:rPr>
        <w:t>této smlouvy či v souvislosti s ní byly platné po celou dobu provádění díla i po dobu záruky. V případě, že dojde k zániku pojištění, je zhotovitel povinen o této skutečnosti neprodleně informovat objednatele a ve lhůtě 3</w:t>
      </w:r>
      <w:r>
        <w:rPr>
          <w:rFonts w:cs="Arial"/>
        </w:rPr>
        <w:t> </w:t>
      </w:r>
      <w:r w:rsidRPr="007F5C8D">
        <w:rPr>
          <w:rFonts w:cs="Arial"/>
        </w:rPr>
        <w:t>pracovních dnů uzavřít novou pojistnou smlouvu ve výše uvedeném rozsahu. Porušení této povinnosti ze strany zhotovitele považují strany této</w:t>
      </w:r>
      <w:r>
        <w:rPr>
          <w:rFonts w:cs="Arial"/>
        </w:rPr>
        <w:t> </w:t>
      </w:r>
      <w:r w:rsidRPr="007F5C8D">
        <w:rPr>
          <w:rFonts w:cs="Arial"/>
        </w:rPr>
        <w:t>smlouvy za podstatné porušení smlouvy zakládající právo objednatele od smlouvy odstoupit.</w:t>
      </w:r>
    </w:p>
    <w:p w14:paraId="6D698473" w14:textId="3C3A6AB7" w:rsidR="00ED2145" w:rsidRPr="00DB5F6F" w:rsidRDefault="00ED2145" w:rsidP="00DB5F6F">
      <w:pPr>
        <w:pStyle w:val="l-L2"/>
        <w:numPr>
          <w:ilvl w:val="0"/>
          <w:numId w:val="36"/>
        </w:numPr>
        <w:ind w:left="357" w:hanging="357"/>
        <w:rPr>
          <w:rFonts w:cs="Arial"/>
        </w:rPr>
      </w:pPr>
      <w:r w:rsidRPr="00DB5F6F">
        <w:rPr>
          <w:rFonts w:cs="Arial"/>
        </w:rPr>
        <w:t>Od doby převzetí místa plnění až do protokolárního předání a převzetí díla objednatelem nese zhotovitel nebezpečí škody na díle a na částech či součástech díla, které jsou v</w:t>
      </w:r>
      <w:r w:rsidR="00B04033" w:rsidRPr="00DB5F6F">
        <w:rPr>
          <w:rFonts w:cs="Arial"/>
        </w:rPr>
        <w:t> </w:t>
      </w:r>
      <w:r w:rsidRPr="00DB5F6F">
        <w:rPr>
          <w:rFonts w:cs="Arial"/>
        </w:rPr>
        <w:t>místě plnění uskladněny. Z tohoto důvodu se zhotovitel zavazuje uzavřít a</w:t>
      </w:r>
      <w:r w:rsidR="00D32127" w:rsidRPr="00DB5F6F">
        <w:rPr>
          <w:rFonts w:cs="Arial"/>
        </w:rPr>
        <w:t> </w:t>
      </w:r>
      <w:r w:rsidRPr="00DB5F6F">
        <w:rPr>
          <w:rFonts w:cs="Arial"/>
        </w:rPr>
        <w:t>na své náklady udržovat v</w:t>
      </w:r>
      <w:r w:rsidR="00DB5F6F">
        <w:rPr>
          <w:rFonts w:cs="Arial"/>
        </w:rPr>
        <w:t> </w:t>
      </w:r>
      <w:r w:rsidRPr="00DB5F6F">
        <w:rPr>
          <w:rFonts w:cs="Arial"/>
        </w:rPr>
        <w:t>platnosti pojištění proti všem rizikům, ztrátám nebo poškozením díla.</w:t>
      </w:r>
    </w:p>
    <w:p w14:paraId="2434AA27" w14:textId="77777777" w:rsidR="00BD6AED" w:rsidRDefault="00BD6AED" w:rsidP="00BD6AED">
      <w:pPr>
        <w:pStyle w:val="l-L2"/>
        <w:numPr>
          <w:ilvl w:val="0"/>
          <w:numId w:val="36"/>
        </w:numPr>
        <w:ind w:left="357" w:hanging="357"/>
        <w:rPr>
          <w:rFonts w:cs="Arial"/>
        </w:rPr>
      </w:pPr>
      <w:r w:rsidRPr="00DC0E35">
        <w:rPr>
          <w:rFonts w:cs="Arial"/>
        </w:rPr>
        <w:t>Náklady na pojištění nese zhotovitel a jsou zahrnuty ve sjednané ceně.</w:t>
      </w:r>
    </w:p>
    <w:p w14:paraId="27756715" w14:textId="77777777" w:rsidR="00BD6AED" w:rsidRDefault="00BD6AED" w:rsidP="00BD6AED">
      <w:pPr>
        <w:pStyle w:val="l-L2"/>
        <w:tabs>
          <w:tab w:val="clear" w:pos="737"/>
        </w:tabs>
        <w:rPr>
          <w:rFonts w:cs="Arial"/>
        </w:rPr>
      </w:pPr>
    </w:p>
    <w:p w14:paraId="00307A5A" w14:textId="671BC6E5" w:rsidR="00F90A79" w:rsidRPr="00D91ACC" w:rsidRDefault="00F90A79" w:rsidP="00D120CB">
      <w:pPr>
        <w:pStyle w:val="l-L1"/>
      </w:pPr>
      <w:r w:rsidRPr="00D91ACC">
        <w:t xml:space="preserve">Kontrola </w:t>
      </w:r>
      <w:r w:rsidR="006A5D3C">
        <w:t>dokumentace k provedení díla</w:t>
      </w:r>
    </w:p>
    <w:p w14:paraId="1CA5601B" w14:textId="77777777" w:rsidR="006705E2" w:rsidRPr="003C6F82" w:rsidRDefault="006705E2" w:rsidP="006705E2">
      <w:pPr>
        <w:pStyle w:val="l-L2"/>
        <w:numPr>
          <w:ilvl w:val="0"/>
          <w:numId w:val="35"/>
        </w:numPr>
        <w:ind w:left="357" w:hanging="357"/>
      </w:pPr>
      <w:r w:rsidRPr="003C6F82">
        <w:t>Zhotovitel potvrzuje, že provedl kontrolu projektové dokumentace, výkazu výměr a</w:t>
      </w:r>
      <w:r>
        <w:t> </w:t>
      </w:r>
      <w:r w:rsidRPr="003C6F82">
        <w:t>seznámil se se všemi okolnostmi a podmínkami svého plnění včetně prostoru staveniště.</w:t>
      </w:r>
    </w:p>
    <w:p w14:paraId="0F64A6C8" w14:textId="77777777" w:rsidR="006705E2" w:rsidRPr="003C6F82" w:rsidRDefault="006705E2" w:rsidP="006705E2">
      <w:pPr>
        <w:pStyle w:val="l-L2"/>
        <w:numPr>
          <w:ilvl w:val="0"/>
          <w:numId w:val="35"/>
        </w:numPr>
        <w:ind w:left="357" w:hanging="357"/>
      </w:pPr>
      <w:r w:rsidRPr="003C6F82">
        <w:t>Zjistí-li zhotovitel v průběhu realizace stavby případné vady projektové dokumentace, je povinen na ně objednatele bezodkladně upozornit. V takovém případě zhotovitel předá objednateli soupis vad a nedostatků projektové dokumentace, včetně návrhů na</w:t>
      </w:r>
      <w:r>
        <w:t> </w:t>
      </w:r>
      <w:r w:rsidRPr="003C6F82">
        <w:t>jejich</w:t>
      </w:r>
      <w:r>
        <w:t> </w:t>
      </w:r>
      <w:r w:rsidRPr="003C6F82">
        <w:t>odstranění.</w:t>
      </w:r>
    </w:p>
    <w:p w14:paraId="235EF843" w14:textId="77777777" w:rsidR="006705E2" w:rsidRDefault="006705E2" w:rsidP="006705E2">
      <w:pPr>
        <w:pStyle w:val="l-L2"/>
        <w:numPr>
          <w:ilvl w:val="0"/>
          <w:numId w:val="35"/>
        </w:numPr>
        <w:ind w:left="357" w:hanging="357"/>
      </w:pPr>
      <w:r w:rsidRPr="003C6F82">
        <w:t>Pokud zhotovitelem zjištěné vady a nedostatky projektové dokumentace budou objednatelem shledány jako oprávněné a objednatel nebude moci tyto vady projektové dokumentace odstranit do 15 pracovních dnů ode dne jejich oznámení zhotovitelem, bude smluvními stranami sjednána lhůta k jejich odstranění. Po tuto dobu se pozastavuje zhotovitelova lhůta pro plnění závazků, vyplývajících z této smlouvy a</w:t>
      </w:r>
      <w:r>
        <w:t> </w:t>
      </w:r>
      <w:r w:rsidRPr="003C6F82">
        <w:t>zhotovitel není v</w:t>
      </w:r>
      <w:r>
        <w:t> </w:t>
      </w:r>
      <w:r w:rsidRPr="003C6F82">
        <w:t>prodlení. Lhůty plnění dle</w:t>
      </w:r>
      <w:r>
        <w:t> </w:t>
      </w:r>
      <w:r w:rsidRPr="003C6F82">
        <w:t>této smlouvy budou prodlouženy o dobu, po kterou budou odstraňovány vady projektové dokumentace.</w:t>
      </w:r>
    </w:p>
    <w:p w14:paraId="077F1469" w14:textId="77777777" w:rsidR="006705E2" w:rsidRDefault="006705E2" w:rsidP="006705E2">
      <w:pPr>
        <w:pStyle w:val="l-L2"/>
        <w:tabs>
          <w:tab w:val="clear" w:pos="737"/>
        </w:tabs>
      </w:pPr>
    </w:p>
    <w:p w14:paraId="3032FEF4" w14:textId="0DBE0097" w:rsidR="0086685B" w:rsidRPr="00D91ACC" w:rsidRDefault="0086685B" w:rsidP="005C131E">
      <w:pPr>
        <w:pStyle w:val="l-L1"/>
      </w:pPr>
      <w:r w:rsidRPr="00D91ACC">
        <w:lastRenderedPageBreak/>
        <w:t>P</w:t>
      </w:r>
      <w:r w:rsidR="005B4750" w:rsidRPr="00D91ACC">
        <w:t>rovedení</w:t>
      </w:r>
      <w:r w:rsidR="001B1A54">
        <w:t>,</w:t>
      </w:r>
      <w:r w:rsidRPr="00D91ACC">
        <w:t xml:space="preserve"> předání</w:t>
      </w:r>
      <w:r w:rsidR="001B1A54">
        <w:t xml:space="preserve"> a</w:t>
      </w:r>
      <w:r w:rsidR="00750E52">
        <w:t> </w:t>
      </w:r>
      <w:r w:rsidRPr="00D91ACC">
        <w:t>převzetí</w:t>
      </w:r>
      <w:r w:rsidR="005B4750" w:rsidRPr="00D91ACC">
        <w:t xml:space="preserve"> díla</w:t>
      </w:r>
      <w:bookmarkStart w:id="25" w:name="_Ref376426659"/>
    </w:p>
    <w:p w14:paraId="2F6B94E8" w14:textId="77777777" w:rsidR="00BB4203" w:rsidRPr="008F653A" w:rsidRDefault="003E1FE8" w:rsidP="008F653A">
      <w:pPr>
        <w:pStyle w:val="l-L2"/>
        <w:rPr>
          <w:u w:val="single"/>
        </w:rPr>
      </w:pPr>
      <w:r w:rsidRPr="008F653A">
        <w:rPr>
          <w:u w:val="single"/>
        </w:rPr>
        <w:t>Místo plněn</w:t>
      </w:r>
      <w:r w:rsidR="001339B7" w:rsidRPr="008F653A">
        <w:rPr>
          <w:u w:val="single"/>
        </w:rPr>
        <w:t>í</w:t>
      </w:r>
    </w:p>
    <w:p w14:paraId="6891E88E" w14:textId="5A9EE839" w:rsidR="0039429C" w:rsidRDefault="00B30859" w:rsidP="0039429C">
      <w:pPr>
        <w:pStyle w:val="l-L2"/>
        <w:numPr>
          <w:ilvl w:val="0"/>
          <w:numId w:val="18"/>
        </w:numPr>
        <w:ind w:left="357" w:hanging="357"/>
      </w:pPr>
      <w:bookmarkStart w:id="26" w:name="_Hlk130910303"/>
      <w:r w:rsidRPr="0039429C">
        <w:t>Místo plnění bude předáno ve lhůtě podle čl.</w:t>
      </w:r>
      <w:r w:rsidR="005C0200">
        <w:t> </w:t>
      </w:r>
      <w:r w:rsidRPr="0039429C">
        <w:t>V. odst.</w:t>
      </w:r>
      <w:r w:rsidR="005C0200">
        <w:t> </w:t>
      </w:r>
      <w:r w:rsidR="00881899" w:rsidRPr="0039429C">
        <w:t>3</w:t>
      </w:r>
      <w:r w:rsidRPr="0039429C">
        <w:t xml:space="preserve"> písm.</w:t>
      </w:r>
      <w:r w:rsidR="005C0200">
        <w:t> </w:t>
      </w:r>
      <w:r w:rsidRPr="0039429C">
        <w:t>a) smlouvy. O předání a</w:t>
      </w:r>
      <w:r w:rsidR="008C127E" w:rsidRPr="0039429C">
        <w:t> </w:t>
      </w:r>
      <w:r w:rsidRPr="0039429C">
        <w:t xml:space="preserve">převzetí místa plnění vyhotoví objednatel </w:t>
      </w:r>
      <w:r w:rsidR="002A5A39">
        <w:t xml:space="preserve">předepsaný </w:t>
      </w:r>
      <w:r w:rsidRPr="0039429C">
        <w:t>písemný protokol, který obě smluvní strany podepíší. Součástí protokolu bude zhotovitelem zpracovaný časový harmonogram, který bude datumově konkretizovat lhůty jednotlivých fází díla uvedené v čl.</w:t>
      </w:r>
      <w:r w:rsidR="005C0200">
        <w:t> </w:t>
      </w:r>
      <w:r w:rsidRPr="0039429C">
        <w:t>V</w:t>
      </w:r>
      <w:r w:rsidR="005C0200">
        <w:t xml:space="preserve"> </w:t>
      </w:r>
      <w:r w:rsidRPr="0039429C">
        <w:t>odst</w:t>
      </w:r>
      <w:r w:rsidR="3210CF82" w:rsidRPr="0039429C">
        <w:t>.</w:t>
      </w:r>
      <w:r w:rsidR="005C0200">
        <w:t> </w:t>
      </w:r>
      <w:r w:rsidR="00881899" w:rsidRPr="0039429C">
        <w:t>4</w:t>
      </w:r>
      <w:r w:rsidRPr="0039429C">
        <w:t>. Za den předání a</w:t>
      </w:r>
      <w:r w:rsidR="005C0200">
        <w:t> </w:t>
      </w:r>
      <w:r w:rsidRPr="0039429C">
        <w:t>převzetí místa plnění se považuje den, kdy dojde k oboustrannému podpisu příslušného protokolu.</w:t>
      </w:r>
      <w:bookmarkEnd w:id="26"/>
    </w:p>
    <w:p w14:paraId="7050A5BA" w14:textId="46E68813" w:rsidR="0039429C" w:rsidRPr="0039429C" w:rsidRDefault="0086685B" w:rsidP="0039429C">
      <w:pPr>
        <w:pStyle w:val="l-L2"/>
        <w:numPr>
          <w:ilvl w:val="0"/>
          <w:numId w:val="18"/>
        </w:numPr>
        <w:ind w:left="357" w:hanging="357"/>
      </w:pPr>
      <w:r w:rsidRPr="0039429C">
        <w:rPr>
          <w:rFonts w:cs="Arial"/>
        </w:rPr>
        <w:t xml:space="preserve">Zařízení </w:t>
      </w:r>
      <w:r w:rsidR="003E1FE8" w:rsidRPr="0039429C">
        <w:rPr>
          <w:rFonts w:cs="Arial"/>
        </w:rPr>
        <w:t xml:space="preserve">místa plnění </w:t>
      </w:r>
      <w:r w:rsidRPr="0039429C">
        <w:rPr>
          <w:rFonts w:cs="Arial"/>
        </w:rPr>
        <w:t>včetně odběru všech energií</w:t>
      </w:r>
      <w:r w:rsidR="001F5101" w:rsidRPr="0039429C">
        <w:rPr>
          <w:rFonts w:cs="Arial"/>
        </w:rPr>
        <w:t xml:space="preserve"> a</w:t>
      </w:r>
      <w:r w:rsidRPr="0039429C">
        <w:rPr>
          <w:rFonts w:cs="Arial"/>
        </w:rPr>
        <w:t xml:space="preserve"> vodného si zabezpečuje zhotovitel na</w:t>
      </w:r>
      <w:r w:rsidR="005C0200">
        <w:rPr>
          <w:rFonts w:cs="Arial"/>
        </w:rPr>
        <w:t> </w:t>
      </w:r>
      <w:r w:rsidRPr="0039429C">
        <w:rPr>
          <w:rFonts w:cs="Arial"/>
        </w:rPr>
        <w:t>svůj účet. Zhotovitel rovněž zajišťuje svým jménem a na svůj účet uzavření příslušných smluv s dodavateli všech energií</w:t>
      </w:r>
      <w:r w:rsidR="001F5101" w:rsidRPr="0039429C">
        <w:rPr>
          <w:rFonts w:cs="Arial"/>
        </w:rPr>
        <w:t xml:space="preserve"> i</w:t>
      </w:r>
      <w:r w:rsidRPr="0039429C">
        <w:rPr>
          <w:rFonts w:cs="Arial"/>
        </w:rPr>
        <w:t xml:space="preserve"> smlouvu na vodné a stočné</w:t>
      </w:r>
      <w:r w:rsidR="00ED2145" w:rsidRPr="0039429C">
        <w:rPr>
          <w:rFonts w:cs="Arial"/>
        </w:rPr>
        <w:t>.</w:t>
      </w:r>
      <w:r w:rsidRPr="0039429C">
        <w:rPr>
          <w:rFonts w:cs="Arial"/>
        </w:rPr>
        <w:t xml:space="preserve"> (Dodávky energií a vody pro</w:t>
      </w:r>
      <w:r w:rsidR="005C0200">
        <w:rPr>
          <w:rFonts w:cs="Arial"/>
        </w:rPr>
        <w:t> </w:t>
      </w:r>
      <w:r w:rsidRPr="0039429C">
        <w:rPr>
          <w:rFonts w:cs="Arial"/>
        </w:rPr>
        <w:t xml:space="preserve">výstavbu budou zajištěny z odběrních míst za úhradu přes podružné měření, které zajistí zhotovitel v rámci řešení zařízení </w:t>
      </w:r>
      <w:r w:rsidR="00CA5587" w:rsidRPr="0039429C">
        <w:rPr>
          <w:rFonts w:cs="Arial"/>
        </w:rPr>
        <w:t>místa plnění</w:t>
      </w:r>
      <w:r w:rsidRPr="0039429C">
        <w:rPr>
          <w:rFonts w:cs="Arial"/>
        </w:rPr>
        <w:t>.)</w:t>
      </w:r>
      <w:r w:rsidR="0039429C">
        <w:rPr>
          <w:rFonts w:cs="Arial"/>
        </w:rPr>
        <w:t>.</w:t>
      </w:r>
    </w:p>
    <w:p w14:paraId="6EB016BB" w14:textId="77777777" w:rsidR="0039429C" w:rsidRPr="0039429C" w:rsidRDefault="0086685B" w:rsidP="0039429C">
      <w:pPr>
        <w:pStyle w:val="l-L2"/>
        <w:numPr>
          <w:ilvl w:val="0"/>
          <w:numId w:val="18"/>
        </w:numPr>
        <w:ind w:left="357" w:hanging="357"/>
      </w:pPr>
      <w:r w:rsidRPr="0039429C">
        <w:rPr>
          <w:rFonts w:cs="Arial"/>
        </w:rPr>
        <w:t xml:space="preserve">Zhotovitel se zavazuje odstranit zařízení </w:t>
      </w:r>
      <w:r w:rsidR="002A11FC" w:rsidRPr="0039429C">
        <w:rPr>
          <w:rFonts w:cs="Arial"/>
        </w:rPr>
        <w:t>v místě plnění</w:t>
      </w:r>
      <w:r w:rsidRPr="0039429C">
        <w:rPr>
          <w:rFonts w:cs="Arial"/>
        </w:rPr>
        <w:t xml:space="preserve"> a vyklizené </w:t>
      </w:r>
      <w:r w:rsidR="002A11FC" w:rsidRPr="0039429C">
        <w:rPr>
          <w:rFonts w:cs="Arial"/>
        </w:rPr>
        <w:t>místo plnění</w:t>
      </w:r>
      <w:r w:rsidRPr="0039429C">
        <w:rPr>
          <w:rFonts w:cs="Arial"/>
        </w:rPr>
        <w:t xml:space="preserve"> předat objednateli nejpozději s podpisem protokolu o proveden</w:t>
      </w:r>
      <w:r w:rsidR="00ED2145" w:rsidRPr="0039429C">
        <w:rPr>
          <w:rFonts w:cs="Arial"/>
        </w:rPr>
        <w:t>é výsadbě zeleně</w:t>
      </w:r>
      <w:r w:rsidRPr="0039429C">
        <w:rPr>
          <w:rFonts w:cs="Arial"/>
        </w:rPr>
        <w:t>, řádně podepsaného za obě smluvní strany</w:t>
      </w:r>
      <w:r w:rsidR="00ED2145" w:rsidRPr="0039429C">
        <w:rPr>
          <w:rFonts w:cs="Arial"/>
        </w:rPr>
        <w:t>.</w:t>
      </w:r>
    </w:p>
    <w:p w14:paraId="75427D4D" w14:textId="2036BAFC" w:rsidR="0086685B" w:rsidRPr="0039429C" w:rsidRDefault="0086685B" w:rsidP="0039429C">
      <w:pPr>
        <w:pStyle w:val="l-L2"/>
        <w:numPr>
          <w:ilvl w:val="0"/>
          <w:numId w:val="18"/>
        </w:numPr>
        <w:ind w:left="357" w:hanging="357"/>
      </w:pPr>
      <w:r w:rsidRPr="0039429C">
        <w:rPr>
          <w:rFonts w:cs="Arial"/>
        </w:rPr>
        <w:t xml:space="preserve">Nevyklidí-li zhotovitel </w:t>
      </w:r>
      <w:r w:rsidR="002A11FC" w:rsidRPr="0039429C">
        <w:rPr>
          <w:rFonts w:cs="Arial"/>
        </w:rPr>
        <w:t>místo plnění</w:t>
      </w:r>
      <w:r w:rsidRPr="0039429C">
        <w:rPr>
          <w:rFonts w:cs="Arial"/>
        </w:rPr>
        <w:t xml:space="preserve"> ve sjednané </w:t>
      </w:r>
      <w:r w:rsidR="00066106" w:rsidRPr="0039429C">
        <w:rPr>
          <w:rFonts w:cs="Arial"/>
        </w:rPr>
        <w:t>lhůtě</w:t>
      </w:r>
      <w:r w:rsidRPr="0039429C">
        <w:rPr>
          <w:rFonts w:cs="Arial"/>
        </w:rPr>
        <w:t xml:space="preserve"> je objednatel oprávněn zabezpečit vyklizení </w:t>
      </w:r>
      <w:r w:rsidR="002A11FC" w:rsidRPr="0039429C">
        <w:rPr>
          <w:rFonts w:cs="Arial"/>
        </w:rPr>
        <w:t>místa plnění</w:t>
      </w:r>
      <w:r w:rsidRPr="0039429C">
        <w:rPr>
          <w:rFonts w:cs="Arial"/>
        </w:rPr>
        <w:t xml:space="preserve"> třetí osobou a náklady s tím spojené uhradí objednateli zhotovitel.</w:t>
      </w:r>
    </w:p>
    <w:p w14:paraId="6284C2A6" w14:textId="77777777" w:rsidR="0039429C" w:rsidRPr="0039429C" w:rsidRDefault="0039429C" w:rsidP="0039429C">
      <w:pPr>
        <w:pStyle w:val="l-L2"/>
        <w:tabs>
          <w:tab w:val="clear" w:pos="737"/>
        </w:tabs>
      </w:pPr>
    </w:p>
    <w:p w14:paraId="158A1138" w14:textId="77777777" w:rsidR="00171182" w:rsidRPr="00374925" w:rsidRDefault="00171182" w:rsidP="00171182">
      <w:pPr>
        <w:pStyle w:val="l-L2"/>
        <w:rPr>
          <w:u w:val="single"/>
        </w:rPr>
      </w:pPr>
      <w:r w:rsidRPr="00374925">
        <w:rPr>
          <w:u w:val="single"/>
        </w:rPr>
        <w:t>Zahájení prací</w:t>
      </w:r>
    </w:p>
    <w:p w14:paraId="2DFBF31D" w14:textId="64487D12" w:rsidR="00FE73DE" w:rsidRDefault="00171182" w:rsidP="00FE73DE">
      <w:pPr>
        <w:pStyle w:val="l-L2"/>
        <w:numPr>
          <w:ilvl w:val="0"/>
          <w:numId w:val="18"/>
        </w:numPr>
        <w:ind w:left="357" w:hanging="357"/>
      </w:pPr>
      <w:r w:rsidRPr="003C6F82">
        <w:t xml:space="preserve">Zhotovitel zahájí činnosti vedoucí k dokončení stavby dnem předání a převzetí staveniště. Pokud zhotovitel nezahájí činnosti vedoucí ke zdárnému dokončení stavby </w:t>
      </w:r>
      <w:r w:rsidR="006A5D3C">
        <w:t>dle čl. V, odst. 3</w:t>
      </w:r>
      <w:r w:rsidR="001B1A54">
        <w:t>, případně</w:t>
      </w:r>
      <w:r w:rsidRPr="003C6F82">
        <w:t xml:space="preserve"> v dodatečné přiměřené lhůtě,</w:t>
      </w:r>
      <w:r w:rsidR="001B1A54">
        <w:t xml:space="preserve"> poskytne-li mu ji objednatel,</w:t>
      </w:r>
      <w:r w:rsidRPr="003C6F82">
        <w:t xml:space="preserve"> je objednatel oprávněn odstoupit od smlouvy.</w:t>
      </w:r>
    </w:p>
    <w:p w14:paraId="26C4509E" w14:textId="77777777" w:rsidR="00FE73DE" w:rsidRDefault="00C93D07" w:rsidP="00FE73DE">
      <w:pPr>
        <w:pStyle w:val="l-L2"/>
        <w:numPr>
          <w:ilvl w:val="0"/>
          <w:numId w:val="18"/>
        </w:numPr>
        <w:ind w:left="357" w:hanging="357"/>
      </w:pPr>
      <w:r w:rsidRPr="00FE73DE">
        <w:rPr>
          <w:rFonts w:cs="Arial"/>
        </w:rPr>
        <w:t>Při provádění díla postupuje zhotovitel samostatně. Zhotovitel se však zavazuje brát v</w:t>
      </w:r>
      <w:r w:rsidR="008C127E" w:rsidRPr="00FE73DE">
        <w:rPr>
          <w:rFonts w:cs="Arial"/>
        </w:rPr>
        <w:t> </w:t>
      </w:r>
      <w:r w:rsidRPr="00FE73DE">
        <w:rPr>
          <w:rFonts w:cs="Arial"/>
        </w:rPr>
        <w:t>úvahu veškeré upozornění a pokyny objednatele, týkající se realizace předmětného díla a</w:t>
      </w:r>
      <w:r w:rsidR="009A0953" w:rsidRPr="00FE73DE">
        <w:rPr>
          <w:rFonts w:cs="Arial"/>
        </w:rPr>
        <w:t> </w:t>
      </w:r>
      <w:r w:rsidRPr="00FE73DE">
        <w:rPr>
          <w:rFonts w:cs="Arial"/>
        </w:rPr>
        <w:t>upozorňující na možné porušování smluvních povinností zhotovitele.</w:t>
      </w:r>
      <w:r w:rsidR="008A27F7" w:rsidRPr="00FE73DE">
        <w:rPr>
          <w:rFonts w:cs="Arial"/>
        </w:rPr>
        <w:t xml:space="preserve"> </w:t>
      </w:r>
      <w:r w:rsidRPr="00FE73DE">
        <w:rPr>
          <w:rFonts w:cs="Arial"/>
        </w:rPr>
        <w:t>Zhotovitel je povinen upozornit objednatele bez zbytečného odkladu na nevhodnou povahu věcí převzatých od</w:t>
      </w:r>
      <w:r w:rsidR="009A0953" w:rsidRPr="00FE73DE">
        <w:rPr>
          <w:rFonts w:cs="Arial"/>
        </w:rPr>
        <w:t> </w:t>
      </w:r>
      <w:r w:rsidRPr="00FE73DE">
        <w:rPr>
          <w:rFonts w:cs="Arial"/>
        </w:rPr>
        <w:t>objednatele nebo pokynů daných mu objednatelem k provedení díla, jestliže zhotovitel mohl tuto nevhodnost zjistit při vynaložení odborné péče</w:t>
      </w:r>
      <w:r w:rsidR="00ED2145" w:rsidRPr="00FE73DE">
        <w:rPr>
          <w:rFonts w:cs="Arial"/>
        </w:rPr>
        <w:t>.</w:t>
      </w:r>
    </w:p>
    <w:p w14:paraId="7101B6D9" w14:textId="143094AC" w:rsidR="0086088C" w:rsidRPr="009A0953" w:rsidRDefault="00C93D07" w:rsidP="00FE73DE">
      <w:pPr>
        <w:pStyle w:val="l-L2"/>
        <w:numPr>
          <w:ilvl w:val="0"/>
          <w:numId w:val="18"/>
        </w:numPr>
        <w:ind w:left="357" w:hanging="357"/>
      </w:pPr>
      <w:r w:rsidRPr="00FE73DE">
        <w:rPr>
          <w:rFonts w:cs="Arial"/>
        </w:rPr>
        <w:t xml:space="preserve">Zhotovitel </w:t>
      </w:r>
      <w:r w:rsidR="001F5101" w:rsidRPr="00FE73DE">
        <w:rPr>
          <w:rFonts w:cs="Arial"/>
        </w:rPr>
        <w:t xml:space="preserve">je </w:t>
      </w:r>
      <w:r w:rsidRPr="00FE73DE">
        <w:rPr>
          <w:rFonts w:cs="Arial"/>
        </w:rPr>
        <w:t xml:space="preserve">do doby obdržení nových pokynů od objednatele oprávněn přerušit provádění prací, pokud je to nezbytně nutné. O tuto dobu přerušení má zhotovitel nárok na prodloužení </w:t>
      </w:r>
      <w:r w:rsidR="00066106" w:rsidRPr="00FE73DE">
        <w:rPr>
          <w:rFonts w:cs="Arial"/>
        </w:rPr>
        <w:t>lhůty pro</w:t>
      </w:r>
      <w:r w:rsidRPr="00FE73DE">
        <w:rPr>
          <w:rFonts w:cs="Arial"/>
        </w:rPr>
        <w:t xml:space="preserve"> dokončení díla, případně náhradu vzniklých vícenákladů. Objednatel je povinen upozornit zhotovitele bez zbytečného odkladu na nevhodné provádění díla a na nové skutečnosti, týkající se předmětnéh</w:t>
      </w:r>
      <w:r w:rsidR="0086088C" w:rsidRPr="00FE73DE">
        <w:rPr>
          <w:rFonts w:cs="Arial"/>
        </w:rPr>
        <w:t xml:space="preserve">o díla, které zjistil v průběhu </w:t>
      </w:r>
      <w:r w:rsidR="00ED2145" w:rsidRPr="00FE73DE">
        <w:rPr>
          <w:rFonts w:cs="Arial"/>
        </w:rPr>
        <w:t>realizace</w:t>
      </w:r>
      <w:r w:rsidRPr="00FE73DE">
        <w:rPr>
          <w:rFonts w:cs="Arial"/>
        </w:rPr>
        <w:t>.</w:t>
      </w:r>
    </w:p>
    <w:p w14:paraId="1A92451C" w14:textId="77777777" w:rsidR="009A0953" w:rsidRPr="009A0953" w:rsidRDefault="009A0953" w:rsidP="009A0953">
      <w:pPr>
        <w:pStyle w:val="l-L2"/>
        <w:tabs>
          <w:tab w:val="clear" w:pos="737"/>
        </w:tabs>
      </w:pPr>
    </w:p>
    <w:p w14:paraId="173262CC" w14:textId="77777777" w:rsidR="00C351BC" w:rsidRPr="00B20469" w:rsidRDefault="00C351BC" w:rsidP="00C351BC">
      <w:pPr>
        <w:pStyle w:val="l-L2"/>
        <w:rPr>
          <w:u w:val="single"/>
        </w:rPr>
      </w:pPr>
      <w:r w:rsidRPr="00B20469">
        <w:rPr>
          <w:u w:val="single"/>
        </w:rPr>
        <w:t>Kontrola prováděných prací</w:t>
      </w:r>
    </w:p>
    <w:p w14:paraId="0304FC49" w14:textId="77777777" w:rsidR="00C351BC" w:rsidRDefault="00C351BC" w:rsidP="00FE73DE">
      <w:pPr>
        <w:pStyle w:val="l-L2"/>
        <w:numPr>
          <w:ilvl w:val="0"/>
          <w:numId w:val="18"/>
        </w:numPr>
        <w:ind w:left="357" w:hanging="357"/>
      </w:pPr>
      <w:r w:rsidRPr="003C6F82">
        <w:t>Objednatel je oprávněn kontrolovat provádění díla. Zjistí-li objednatel, že zhotovitel provádí dílo v rozporu s povinnostmi vyplývajícími z této smlouvy nebo obecně závazných právních předpisů, je objednatel oprávněn požadovat, aby zhotovitel odstranil vady vzniklé vadným prováděním a dílo prováděl řádným způsobem. Jestliže zhotovitel tak neučiní v přiměřené lhůtě, jedná se o podstatné porušení této smlouvy, které opravňuje objednatele k odstoupení od této smlouvy.</w:t>
      </w:r>
    </w:p>
    <w:p w14:paraId="776679E9" w14:textId="77777777" w:rsidR="00C351BC" w:rsidRPr="003C6F82" w:rsidRDefault="00C351BC" w:rsidP="00C351BC">
      <w:pPr>
        <w:pStyle w:val="l-L2"/>
        <w:tabs>
          <w:tab w:val="clear" w:pos="737"/>
        </w:tabs>
      </w:pPr>
    </w:p>
    <w:p w14:paraId="3B22A031" w14:textId="77777777" w:rsidR="00DF33CF" w:rsidRPr="00B20469" w:rsidRDefault="00DF33CF" w:rsidP="00DF33CF">
      <w:pPr>
        <w:pStyle w:val="l-L2"/>
        <w:rPr>
          <w:u w:val="single"/>
        </w:rPr>
      </w:pPr>
      <w:bookmarkStart w:id="27" w:name="_Hlk18916216"/>
      <w:r w:rsidRPr="00B20469">
        <w:rPr>
          <w:u w:val="single"/>
        </w:rPr>
        <w:t>Kontrolní dny</w:t>
      </w:r>
    </w:p>
    <w:p w14:paraId="276639EE" w14:textId="48C05B82" w:rsidR="00DF33CF" w:rsidRDefault="00DF33CF" w:rsidP="00FE73DE">
      <w:pPr>
        <w:pStyle w:val="l-L2"/>
        <w:numPr>
          <w:ilvl w:val="0"/>
          <w:numId w:val="18"/>
        </w:numPr>
        <w:ind w:left="357" w:hanging="357"/>
      </w:pPr>
      <w:r w:rsidRPr="003C6F82">
        <w:t>Pro účely kontroly průběhu provádění díla organizuje objednatel, případně jím určený TDS kontrolní dny ve lhůtách nezbytných pro řádné provádění kontroly.</w:t>
      </w:r>
    </w:p>
    <w:p w14:paraId="136AEAD2" w14:textId="1E185AF5" w:rsidR="007958B9" w:rsidRPr="00DF33CF" w:rsidRDefault="00076B04" w:rsidP="00FE73DE">
      <w:pPr>
        <w:pStyle w:val="l-L2"/>
        <w:numPr>
          <w:ilvl w:val="0"/>
          <w:numId w:val="18"/>
        </w:numPr>
        <w:ind w:left="357" w:hanging="357"/>
      </w:pPr>
      <w:r w:rsidRPr="00DF33CF">
        <w:rPr>
          <w:rFonts w:cs="Arial"/>
        </w:rPr>
        <w:lastRenderedPageBreak/>
        <w:t>Objednatel je oprávněn také svolávat kontrolní dny v</w:t>
      </w:r>
      <w:r w:rsidR="008C127E" w:rsidRPr="00DF33CF">
        <w:rPr>
          <w:rFonts w:cs="Arial"/>
        </w:rPr>
        <w:t> </w:t>
      </w:r>
      <w:r w:rsidRPr="00DF33CF">
        <w:rPr>
          <w:rFonts w:cs="Arial"/>
        </w:rPr>
        <w:t xml:space="preserve">záruční době za účelem kontroly </w:t>
      </w:r>
      <w:r w:rsidR="00EF7A64" w:rsidRPr="00DF33CF">
        <w:rPr>
          <w:rFonts w:cs="Arial"/>
        </w:rPr>
        <w:t>stavu díla</w:t>
      </w:r>
      <w:bookmarkEnd w:id="27"/>
      <w:r w:rsidR="00EF7A64" w:rsidRPr="00DF33CF">
        <w:rPr>
          <w:rFonts w:cs="Arial"/>
        </w:rPr>
        <w:t>.</w:t>
      </w:r>
    </w:p>
    <w:p w14:paraId="163AEA7E" w14:textId="77777777" w:rsidR="008928FB" w:rsidRPr="003C6F82" w:rsidRDefault="008928FB" w:rsidP="00FE73DE">
      <w:pPr>
        <w:pStyle w:val="l-L2"/>
        <w:numPr>
          <w:ilvl w:val="0"/>
          <w:numId w:val="18"/>
        </w:numPr>
        <w:ind w:left="357" w:hanging="357"/>
      </w:pPr>
      <w:r w:rsidRPr="003C6F82">
        <w:t>Objednatel je povinen oznámit konání kontrolního dne písemně nejméně 5</w:t>
      </w:r>
      <w:r>
        <w:t> </w:t>
      </w:r>
      <w:r w:rsidRPr="003C6F82">
        <w:t>dnů před</w:t>
      </w:r>
      <w:r>
        <w:t> </w:t>
      </w:r>
      <w:r w:rsidRPr="003C6F82">
        <w:t>jeho</w:t>
      </w:r>
      <w:r>
        <w:t> </w:t>
      </w:r>
      <w:r w:rsidRPr="003C6F82">
        <w:t>konáním.</w:t>
      </w:r>
    </w:p>
    <w:p w14:paraId="4AFDCC1F" w14:textId="77777777" w:rsidR="00E6788A" w:rsidRPr="003C6F82" w:rsidRDefault="00E6788A" w:rsidP="00FE73DE">
      <w:pPr>
        <w:pStyle w:val="l-L2"/>
        <w:numPr>
          <w:ilvl w:val="0"/>
          <w:numId w:val="18"/>
        </w:numPr>
        <w:ind w:left="357" w:hanging="357"/>
      </w:pPr>
      <w:r w:rsidRPr="003C6F82">
        <w:t>Zástupci zhotovitele jsou povinni se zúčastňovat kontrolních dnů. Zhotovitel má právo přizvat na kontrolní den své poddodavatele.</w:t>
      </w:r>
    </w:p>
    <w:p w14:paraId="2BFC26B1" w14:textId="77777777" w:rsidR="00E6788A" w:rsidRDefault="00E6788A" w:rsidP="00FE73DE">
      <w:pPr>
        <w:pStyle w:val="l-L2"/>
        <w:numPr>
          <w:ilvl w:val="0"/>
          <w:numId w:val="18"/>
        </w:numPr>
        <w:ind w:left="357" w:hanging="357"/>
      </w:pPr>
      <w:r w:rsidRPr="003C6F82">
        <w:t>Kontrolní dny vede objednatel, případně jím určený TDS.</w:t>
      </w:r>
    </w:p>
    <w:p w14:paraId="311CB019" w14:textId="25F4660F" w:rsidR="007958B9" w:rsidRPr="00E6788A" w:rsidRDefault="007958B9" w:rsidP="00FE73DE">
      <w:pPr>
        <w:pStyle w:val="l-L2"/>
        <w:numPr>
          <w:ilvl w:val="0"/>
          <w:numId w:val="18"/>
        </w:numPr>
        <w:ind w:left="357" w:hanging="357"/>
      </w:pPr>
      <w:r w:rsidRPr="00E6788A">
        <w:rPr>
          <w:rFonts w:cs="Arial"/>
        </w:rPr>
        <w:t>Obsahem kontrolního dne je zejména zpráva zhotovitele o postupu prací, kontrola časového a finančního plnění provádění prací</w:t>
      </w:r>
      <w:r w:rsidR="007D1BDA" w:rsidRPr="00E6788A">
        <w:rPr>
          <w:rFonts w:cs="Arial"/>
        </w:rPr>
        <w:t>.</w:t>
      </w:r>
    </w:p>
    <w:p w14:paraId="29E711E4" w14:textId="77777777" w:rsidR="003F2620" w:rsidRDefault="003F2620" w:rsidP="00FE73DE">
      <w:pPr>
        <w:pStyle w:val="l-L2"/>
        <w:numPr>
          <w:ilvl w:val="0"/>
          <w:numId w:val="18"/>
        </w:numPr>
        <w:ind w:left="357" w:hanging="357"/>
      </w:pPr>
      <w:r w:rsidRPr="003C6F82">
        <w:t>Objednatel, popřípadě jím určený TDS pořizuje z kontrolního dne zápis o jednání, který písemně předá všem zúčastněným.</w:t>
      </w:r>
    </w:p>
    <w:p w14:paraId="158A2E5C" w14:textId="77777777" w:rsidR="003F2620" w:rsidRPr="003C6F82" w:rsidRDefault="003F2620" w:rsidP="003F2620">
      <w:pPr>
        <w:pStyle w:val="l-L2"/>
        <w:tabs>
          <w:tab w:val="clear" w:pos="737"/>
        </w:tabs>
      </w:pPr>
    </w:p>
    <w:p w14:paraId="7B3F7A3E" w14:textId="0DF78035" w:rsidR="00F45421" w:rsidRPr="00F664C7" w:rsidRDefault="00A355F7" w:rsidP="00F664C7">
      <w:pPr>
        <w:pStyle w:val="l-L2"/>
        <w:rPr>
          <w:u w:val="single"/>
        </w:rPr>
      </w:pPr>
      <w:r w:rsidRPr="00F664C7">
        <w:rPr>
          <w:u w:val="single"/>
        </w:rPr>
        <w:t>Předání a převzetí</w:t>
      </w:r>
      <w:r w:rsidR="000559CD" w:rsidRPr="00F664C7">
        <w:rPr>
          <w:u w:val="single"/>
        </w:rPr>
        <w:t xml:space="preserve"> díla</w:t>
      </w:r>
    </w:p>
    <w:p w14:paraId="34E67FD9" w14:textId="734C4D5D" w:rsidR="00C11600" w:rsidRDefault="00C11600" w:rsidP="00FE73DE">
      <w:pPr>
        <w:pStyle w:val="l-L2"/>
        <w:numPr>
          <w:ilvl w:val="0"/>
          <w:numId w:val="18"/>
        </w:numPr>
        <w:ind w:left="357" w:hanging="357"/>
      </w:pPr>
      <w:r w:rsidRPr="003C6F82">
        <w:t>Zhotovitel je povinen provést dílo</w:t>
      </w:r>
      <w:r w:rsidR="001B1A54">
        <w:t xml:space="preserve"> řádně a včas</w:t>
      </w:r>
      <w:r w:rsidRPr="003C6F82">
        <w:t xml:space="preserve"> ve lhůtě sjednané ve smlouvě.</w:t>
      </w:r>
    </w:p>
    <w:p w14:paraId="2006A1A7" w14:textId="0A7A07EB" w:rsidR="00E50C88" w:rsidRPr="00DF643F" w:rsidRDefault="00414852" w:rsidP="00FE73DE">
      <w:pPr>
        <w:pStyle w:val="l-L2"/>
        <w:numPr>
          <w:ilvl w:val="0"/>
          <w:numId w:val="18"/>
        </w:numPr>
        <w:ind w:left="357" w:hanging="357"/>
      </w:pPr>
      <w:r w:rsidRPr="00FA1DF6">
        <w:rPr>
          <w:rFonts w:cs="Arial"/>
        </w:rPr>
        <w:t>Zhotovitel je povinen písemně oznámit objednateli nejpozději 7</w:t>
      </w:r>
      <w:r w:rsidR="00C11600" w:rsidRPr="00FA1DF6">
        <w:rPr>
          <w:rFonts w:cs="Arial"/>
        </w:rPr>
        <w:t> </w:t>
      </w:r>
      <w:r w:rsidRPr="00FA1DF6">
        <w:rPr>
          <w:rFonts w:cs="Arial"/>
        </w:rPr>
        <w:t xml:space="preserve">pracovních dnů předem </w:t>
      </w:r>
      <w:r w:rsidR="00066106" w:rsidRPr="00FA1DF6">
        <w:rPr>
          <w:rFonts w:cs="Arial"/>
        </w:rPr>
        <w:t>lhůtu pro</w:t>
      </w:r>
      <w:r w:rsidRPr="00FA1DF6">
        <w:rPr>
          <w:rFonts w:cs="Arial"/>
        </w:rPr>
        <w:t xml:space="preserve"> ukončení prací a</w:t>
      </w:r>
      <w:r w:rsidR="00C11600" w:rsidRPr="00FA1DF6">
        <w:rPr>
          <w:rFonts w:cs="Arial"/>
        </w:rPr>
        <w:t> </w:t>
      </w:r>
      <w:r w:rsidR="00066106" w:rsidRPr="00FA1DF6">
        <w:rPr>
          <w:rFonts w:cs="Arial"/>
        </w:rPr>
        <w:t>v této lhůtě</w:t>
      </w:r>
      <w:r w:rsidRPr="00FA1DF6">
        <w:rPr>
          <w:rFonts w:cs="Arial"/>
        </w:rPr>
        <w:t xml:space="preserve"> předložit objednateli veškeré doklady nezbytné k</w:t>
      </w:r>
      <w:r w:rsidR="00B04033" w:rsidRPr="00FA1DF6">
        <w:rPr>
          <w:rFonts w:cs="Arial"/>
        </w:rPr>
        <w:t> </w:t>
      </w:r>
      <w:r w:rsidRPr="00FA1DF6">
        <w:rPr>
          <w:rFonts w:cs="Arial"/>
        </w:rPr>
        <w:t>předání a</w:t>
      </w:r>
      <w:r w:rsidR="00C11600" w:rsidRPr="00FA1DF6">
        <w:rPr>
          <w:rFonts w:cs="Arial"/>
        </w:rPr>
        <w:t> </w:t>
      </w:r>
      <w:r w:rsidRPr="00FA1DF6">
        <w:rPr>
          <w:rFonts w:cs="Arial"/>
        </w:rPr>
        <w:t>převzetí díla</w:t>
      </w:r>
      <w:r w:rsidR="007D1BDA" w:rsidRPr="00FA1DF6">
        <w:rPr>
          <w:rFonts w:cs="Arial"/>
        </w:rPr>
        <w:t xml:space="preserve"> </w:t>
      </w:r>
      <w:r w:rsidR="00C11600" w:rsidRPr="00FA1DF6">
        <w:rPr>
          <w:rFonts w:cs="Arial"/>
        </w:rPr>
        <w:noBreakHyphen/>
      </w:r>
      <w:r w:rsidR="007D1BDA" w:rsidRPr="00FA1DF6">
        <w:rPr>
          <w:rFonts w:cs="Arial"/>
        </w:rPr>
        <w:t xml:space="preserve"> provedení výsadby zeleně a následné předání a převzetí celého díla po</w:t>
      </w:r>
      <w:r w:rsidR="00C11600" w:rsidRPr="00FA1DF6">
        <w:rPr>
          <w:rFonts w:cs="Arial"/>
        </w:rPr>
        <w:t> </w:t>
      </w:r>
      <w:r w:rsidR="007D1BDA" w:rsidRPr="00FA1DF6">
        <w:rPr>
          <w:rFonts w:cs="Arial"/>
        </w:rPr>
        <w:t>ukončení následné péče.</w:t>
      </w:r>
      <w:r w:rsidR="003D21B7" w:rsidRPr="00FA1DF6">
        <w:rPr>
          <w:rFonts w:cs="Arial"/>
        </w:rPr>
        <w:t xml:space="preserve"> Pokud není dohodnuto jinak, je místem předání místo, kde je </w:t>
      </w:r>
      <w:r w:rsidR="003A70AE" w:rsidRPr="00FA1DF6">
        <w:rPr>
          <w:rFonts w:cs="Arial"/>
        </w:rPr>
        <w:t xml:space="preserve">dílo </w:t>
      </w:r>
      <w:r w:rsidR="003D21B7" w:rsidRPr="00FA1DF6">
        <w:rPr>
          <w:rFonts w:cs="Arial"/>
        </w:rPr>
        <w:t>prováděn</w:t>
      </w:r>
      <w:r w:rsidR="003A70AE" w:rsidRPr="00FA1DF6">
        <w:rPr>
          <w:rFonts w:cs="Arial"/>
        </w:rPr>
        <w:t>o</w:t>
      </w:r>
      <w:r w:rsidR="003D21B7" w:rsidRPr="00FA1DF6">
        <w:rPr>
          <w:rFonts w:cs="Arial"/>
        </w:rPr>
        <w:t>.</w:t>
      </w:r>
      <w:r w:rsidRPr="00FA1DF6">
        <w:rPr>
          <w:rFonts w:cs="Arial"/>
        </w:rPr>
        <w:t xml:space="preserve"> Místem pro předání dokladů je</w:t>
      </w:r>
      <w:r w:rsidR="00DF643F">
        <w:rPr>
          <w:rFonts w:cs="Arial"/>
        </w:rPr>
        <w:t>:</w:t>
      </w:r>
      <w:r w:rsidRPr="00FA1DF6">
        <w:rPr>
          <w:rFonts w:cs="Arial"/>
        </w:rPr>
        <w:t xml:space="preserve"> </w:t>
      </w:r>
      <w:r w:rsidR="00B30175" w:rsidRPr="00DF643F">
        <w:t>Státní pozemkový úřad, Pobočka Teplice, Masarykova 2421/66, 415 01 Teplice.</w:t>
      </w:r>
    </w:p>
    <w:p w14:paraId="06186E50" w14:textId="50CF228F" w:rsidR="002A5A39" w:rsidRPr="00FA1DF6" w:rsidRDefault="002A5A39" w:rsidP="00FE73DE">
      <w:pPr>
        <w:pStyle w:val="l-L2"/>
        <w:numPr>
          <w:ilvl w:val="0"/>
          <w:numId w:val="18"/>
        </w:numPr>
        <w:ind w:left="357" w:hanging="357"/>
      </w:pPr>
      <w:r w:rsidRPr="00FA1DF6">
        <w:t>O provedení výsadeb zeleně bude sepsán předepsaný protokol.</w:t>
      </w:r>
    </w:p>
    <w:p w14:paraId="20889925" w14:textId="06DB5C85" w:rsidR="00E50C88" w:rsidRPr="00E50C88" w:rsidRDefault="00414852" w:rsidP="00FE73DE">
      <w:pPr>
        <w:pStyle w:val="l-L2"/>
        <w:numPr>
          <w:ilvl w:val="0"/>
          <w:numId w:val="18"/>
        </w:numPr>
        <w:ind w:left="357" w:hanging="357"/>
      </w:pPr>
      <w:r w:rsidRPr="00E50C88">
        <w:rPr>
          <w:rFonts w:cs="Arial"/>
        </w:rPr>
        <w:t xml:space="preserve">V případě, že zhotovitel hodlá dokončit dílo před </w:t>
      </w:r>
      <w:r w:rsidR="00066106" w:rsidRPr="00E50C88">
        <w:rPr>
          <w:rFonts w:cs="Arial"/>
        </w:rPr>
        <w:t>uplynutím lhůty</w:t>
      </w:r>
      <w:r w:rsidRPr="00E50C88">
        <w:rPr>
          <w:rFonts w:cs="Arial"/>
        </w:rPr>
        <w:t xml:space="preserve"> sjednan</w:t>
      </w:r>
      <w:r w:rsidR="00066106" w:rsidRPr="00E50C88">
        <w:rPr>
          <w:rFonts w:cs="Arial"/>
        </w:rPr>
        <w:t>é</w:t>
      </w:r>
      <w:r w:rsidRPr="00E50C88">
        <w:rPr>
          <w:rFonts w:cs="Arial"/>
        </w:rPr>
        <w:t xml:space="preserve"> ve smlouvě, je povinen nové datum dokončení díla objednateli písemně oznámit nejméně 14</w:t>
      </w:r>
      <w:r w:rsidR="00E50C88">
        <w:rPr>
          <w:rFonts w:cs="Arial"/>
        </w:rPr>
        <w:t> </w:t>
      </w:r>
      <w:r w:rsidRPr="00E50C88">
        <w:rPr>
          <w:rFonts w:cs="Arial"/>
        </w:rPr>
        <w:t>dnů předem a</w:t>
      </w:r>
      <w:r w:rsidR="00E50C88">
        <w:rPr>
          <w:rFonts w:cs="Arial"/>
        </w:rPr>
        <w:t> </w:t>
      </w:r>
      <w:r w:rsidRPr="00E50C88">
        <w:rPr>
          <w:rFonts w:cs="Arial"/>
        </w:rPr>
        <w:t>současně jej vyzvat k předání a převzetí díla.</w:t>
      </w:r>
      <w:bookmarkStart w:id="28" w:name="_Hlk72494551"/>
    </w:p>
    <w:p w14:paraId="03F8BB9C" w14:textId="4632A8F5" w:rsidR="00850EFD" w:rsidRPr="00E50C88" w:rsidRDefault="00850EFD" w:rsidP="00FE73DE">
      <w:pPr>
        <w:pStyle w:val="l-L2"/>
        <w:numPr>
          <w:ilvl w:val="0"/>
          <w:numId w:val="18"/>
        </w:numPr>
        <w:ind w:left="357" w:hanging="357"/>
      </w:pPr>
      <w:r w:rsidRPr="00E50C88">
        <w:rPr>
          <w:rFonts w:cs="Arial"/>
        </w:rPr>
        <w:t xml:space="preserve">Pokud se při předání a převzetí díla prokáže, že dílo není dokončeno, nebo vykazuje hrubé či zásadní nedostatky, objednatel dílo nepřevezme a zhotovitel je povinen dílo dokončit v náhradní lhůtě. Zhotovitel nese veškeré náklady vzniklé objednateli s opakovaným předáním a převzetím díla. Poskytnutí </w:t>
      </w:r>
      <w:r w:rsidR="00066106" w:rsidRPr="00E50C88">
        <w:rPr>
          <w:rFonts w:cs="Arial"/>
        </w:rPr>
        <w:t>prodloužen</w:t>
      </w:r>
      <w:r w:rsidR="00B864CF" w:rsidRPr="00E50C88">
        <w:rPr>
          <w:rFonts w:cs="Arial"/>
        </w:rPr>
        <w:t>í</w:t>
      </w:r>
      <w:r w:rsidRPr="00E50C88">
        <w:rPr>
          <w:rFonts w:cs="Arial"/>
        </w:rPr>
        <w:t xml:space="preserve"> </w:t>
      </w:r>
      <w:r w:rsidR="00066106" w:rsidRPr="00E50C88">
        <w:rPr>
          <w:rFonts w:cs="Arial"/>
        </w:rPr>
        <w:t>lhůty</w:t>
      </w:r>
      <w:r w:rsidRPr="00E50C88">
        <w:rPr>
          <w:rFonts w:cs="Arial"/>
        </w:rPr>
        <w:t xml:space="preserve"> neznamená, že objednatel nemůže uplatnit smluvní sankce za nesplnění </w:t>
      </w:r>
      <w:r w:rsidR="00066106" w:rsidRPr="00E50C88">
        <w:rPr>
          <w:rFonts w:cs="Arial"/>
        </w:rPr>
        <w:t>lhůty</w:t>
      </w:r>
      <w:r w:rsidRPr="00E50C88">
        <w:rPr>
          <w:rFonts w:cs="Arial"/>
        </w:rPr>
        <w:t xml:space="preserve"> dokončení díla.</w:t>
      </w:r>
    </w:p>
    <w:p w14:paraId="706E5204" w14:textId="1C7D050A" w:rsidR="007102C7" w:rsidRPr="00410D31" w:rsidRDefault="007102C7" w:rsidP="00FE73DE">
      <w:pPr>
        <w:pStyle w:val="l-L2"/>
        <w:numPr>
          <w:ilvl w:val="0"/>
          <w:numId w:val="18"/>
        </w:numPr>
        <w:ind w:left="357" w:hanging="357"/>
        <w:rPr>
          <w:rFonts w:eastAsiaTheme="minorHAnsi"/>
          <w:szCs w:val="22"/>
        </w:rPr>
      </w:pPr>
      <w:bookmarkStart w:id="29" w:name="_Ref376427298"/>
      <w:bookmarkEnd w:id="28"/>
      <w:r w:rsidRPr="00410D31">
        <w:rPr>
          <w:rFonts w:eastAsiaTheme="minorHAnsi"/>
          <w:szCs w:val="22"/>
        </w:rPr>
        <w:t xml:space="preserve">Řádné provedení díla bude stvrzeno podpisem </w:t>
      </w:r>
      <w:r w:rsidR="002A5A39">
        <w:rPr>
          <w:rFonts w:eastAsiaTheme="minorHAnsi"/>
          <w:szCs w:val="22"/>
        </w:rPr>
        <w:t xml:space="preserve">předepsaného </w:t>
      </w:r>
      <w:r w:rsidRPr="00410D31">
        <w:rPr>
          <w:rFonts w:eastAsiaTheme="minorHAnsi"/>
          <w:szCs w:val="22"/>
        </w:rPr>
        <w:t xml:space="preserve">protokolu o </w:t>
      </w:r>
      <w:r w:rsidR="00EF1F9B">
        <w:rPr>
          <w:rFonts w:eastAsiaTheme="minorHAnsi"/>
          <w:szCs w:val="22"/>
        </w:rPr>
        <w:t>předání a převzetí</w:t>
      </w:r>
      <w:r w:rsidR="00EF1F9B" w:rsidRPr="00410D31">
        <w:rPr>
          <w:rFonts w:eastAsiaTheme="minorHAnsi"/>
          <w:szCs w:val="22"/>
        </w:rPr>
        <w:t xml:space="preserve"> </w:t>
      </w:r>
      <w:r w:rsidRPr="00410D31">
        <w:rPr>
          <w:rFonts w:eastAsiaTheme="minorHAnsi"/>
          <w:szCs w:val="22"/>
        </w:rPr>
        <w:t>díla osobami oprávněnými jednat za objednatele a zhotovitele, a to po splnění všech níže uvedených podmínek:</w:t>
      </w:r>
    </w:p>
    <w:p w14:paraId="32ECA152" w14:textId="77777777" w:rsidR="00171D96" w:rsidRDefault="00171D96" w:rsidP="00171D96">
      <w:pPr>
        <w:pStyle w:val="l-L2"/>
        <w:numPr>
          <w:ilvl w:val="0"/>
          <w:numId w:val="30"/>
        </w:numPr>
      </w:pPr>
      <w:r w:rsidRPr="000C3234">
        <w:t>Dílo bylo dokončeno v souladu s touto smlouvou v rozsahu dle čl.</w:t>
      </w:r>
      <w:r>
        <w:t> </w:t>
      </w:r>
      <w:r w:rsidRPr="000C3234">
        <w:t>II. a v termínu dle čl.</w:t>
      </w:r>
      <w:r>
        <w:t> </w:t>
      </w:r>
      <w:r w:rsidRPr="000C3234">
        <w:t>V. této</w:t>
      </w:r>
      <w:r>
        <w:t> </w:t>
      </w:r>
      <w:r w:rsidRPr="000C3234">
        <w:t>smlouvy.</w:t>
      </w:r>
      <w:bookmarkEnd w:id="29"/>
    </w:p>
    <w:p w14:paraId="30D1D896" w14:textId="77777777" w:rsidR="00171D96" w:rsidRPr="00171D96" w:rsidRDefault="00E23E3E" w:rsidP="00171D96">
      <w:pPr>
        <w:pStyle w:val="l-L2"/>
        <w:numPr>
          <w:ilvl w:val="0"/>
          <w:numId w:val="30"/>
        </w:numPr>
      </w:pPr>
      <w:r w:rsidRPr="00171D96">
        <w:rPr>
          <w:rFonts w:cs="Arial"/>
          <w:szCs w:val="22"/>
        </w:rPr>
        <w:t xml:space="preserve">O předání a převzetí díla byl vyhotoven protokol, jenž byl podepsán osobami oprávněnými jednat za objednatele a zhotovitele. V tomto protokolu musí být vždy uvedeno, </w:t>
      </w:r>
      <w:r w:rsidR="004752E1" w:rsidRPr="00171D96">
        <w:rPr>
          <w:rFonts w:cs="Arial"/>
          <w:szCs w:val="22"/>
        </w:rPr>
        <w:t>že dílo bylo převzato bez výhrad nebo s výhradami.</w:t>
      </w:r>
      <w:r w:rsidRPr="00171D96">
        <w:rPr>
          <w:rFonts w:cs="Arial"/>
          <w:szCs w:val="22"/>
        </w:rPr>
        <w:t xml:space="preserve"> V protokolu o</w:t>
      </w:r>
      <w:r w:rsidR="008C127E" w:rsidRPr="00171D96">
        <w:rPr>
          <w:rFonts w:cs="Arial"/>
          <w:szCs w:val="22"/>
        </w:rPr>
        <w:t> </w:t>
      </w:r>
      <w:r w:rsidRPr="00171D96">
        <w:rPr>
          <w:rFonts w:cs="Arial"/>
          <w:szCs w:val="22"/>
        </w:rPr>
        <w:t>předání a</w:t>
      </w:r>
      <w:r w:rsidR="00171D96">
        <w:rPr>
          <w:rFonts w:cs="Arial"/>
          <w:szCs w:val="22"/>
        </w:rPr>
        <w:t> </w:t>
      </w:r>
      <w:r w:rsidRPr="00171D96">
        <w:rPr>
          <w:rFonts w:cs="Arial"/>
          <w:szCs w:val="22"/>
        </w:rPr>
        <w:t>převzetí díla bude uvedeno zejména</w:t>
      </w:r>
      <w:r w:rsidR="00A13779" w:rsidRPr="00171D96">
        <w:rPr>
          <w:rFonts w:cs="Arial"/>
          <w:szCs w:val="22"/>
        </w:rPr>
        <w:t xml:space="preserve"> </w:t>
      </w:r>
      <w:r w:rsidR="00A13779" w:rsidRPr="00171D96">
        <w:rPr>
          <w:rFonts w:cs="Arial"/>
          <w:bCs/>
          <w:szCs w:val="22"/>
        </w:rPr>
        <w:t>s</w:t>
      </w:r>
      <w:r w:rsidRPr="00171D96">
        <w:rPr>
          <w:rFonts w:cs="Arial"/>
          <w:bCs/>
          <w:szCs w:val="22"/>
        </w:rPr>
        <w:t>oupis zjištěných vad a</w:t>
      </w:r>
      <w:r w:rsidR="00A13779" w:rsidRPr="00171D96">
        <w:rPr>
          <w:rFonts w:cs="Arial"/>
          <w:bCs/>
          <w:szCs w:val="22"/>
        </w:rPr>
        <w:t> </w:t>
      </w:r>
      <w:r w:rsidRPr="00171D96">
        <w:rPr>
          <w:rFonts w:cs="Arial"/>
          <w:bCs/>
          <w:szCs w:val="22"/>
        </w:rPr>
        <w:t>nedodělků a</w:t>
      </w:r>
      <w:r w:rsidR="00B04033" w:rsidRPr="00171D96">
        <w:rPr>
          <w:rFonts w:cs="Arial"/>
          <w:bCs/>
          <w:szCs w:val="22"/>
        </w:rPr>
        <w:t> </w:t>
      </w:r>
      <w:r w:rsidRPr="00171D96">
        <w:rPr>
          <w:rFonts w:cs="Arial"/>
          <w:bCs/>
          <w:szCs w:val="22"/>
        </w:rPr>
        <w:t>dohodnuté lhůty k</w:t>
      </w:r>
      <w:r w:rsidR="00171D96">
        <w:rPr>
          <w:rFonts w:cs="Arial"/>
          <w:bCs/>
          <w:szCs w:val="22"/>
        </w:rPr>
        <w:t> </w:t>
      </w:r>
      <w:r w:rsidRPr="00171D96">
        <w:rPr>
          <w:rFonts w:cs="Arial"/>
          <w:bCs/>
          <w:szCs w:val="22"/>
        </w:rPr>
        <w:t>jejich</w:t>
      </w:r>
      <w:r w:rsidR="00171D96">
        <w:rPr>
          <w:rFonts w:cs="Arial"/>
          <w:bCs/>
          <w:szCs w:val="22"/>
        </w:rPr>
        <w:t> </w:t>
      </w:r>
      <w:r w:rsidRPr="00171D96">
        <w:rPr>
          <w:rFonts w:cs="Arial"/>
          <w:bCs/>
          <w:szCs w:val="22"/>
        </w:rPr>
        <w:t>bezplatnému odstranění, způsobu odstranění, popř. sleva z</w:t>
      </w:r>
      <w:r w:rsidR="00B04033" w:rsidRPr="00171D96">
        <w:rPr>
          <w:rFonts w:cs="Arial"/>
          <w:bCs/>
          <w:szCs w:val="22"/>
        </w:rPr>
        <w:t> </w:t>
      </w:r>
      <w:r w:rsidRPr="00171D96">
        <w:rPr>
          <w:rFonts w:cs="Arial"/>
          <w:bCs/>
          <w:szCs w:val="22"/>
        </w:rPr>
        <w:t>ceny díla</w:t>
      </w:r>
      <w:r w:rsidR="00A13779" w:rsidRPr="00171D96">
        <w:rPr>
          <w:rFonts w:cs="Arial"/>
          <w:bCs/>
          <w:szCs w:val="22"/>
        </w:rPr>
        <w:t>.</w:t>
      </w:r>
    </w:p>
    <w:p w14:paraId="7FBE3FA8" w14:textId="5E48FAFE" w:rsidR="00E23E3E" w:rsidRPr="00171D96" w:rsidRDefault="00E23E3E" w:rsidP="00171D96">
      <w:pPr>
        <w:pStyle w:val="l-L2"/>
        <w:numPr>
          <w:ilvl w:val="0"/>
          <w:numId w:val="30"/>
        </w:numPr>
      </w:pPr>
      <w:r w:rsidRPr="00171D96">
        <w:rPr>
          <w:rFonts w:cs="Arial"/>
          <w:szCs w:val="22"/>
        </w:rPr>
        <w:t xml:space="preserve">Objednateli </w:t>
      </w:r>
      <w:r w:rsidR="007D1BDA" w:rsidRPr="00171D96">
        <w:rPr>
          <w:rFonts w:cs="Arial"/>
          <w:szCs w:val="22"/>
        </w:rPr>
        <w:t>budou</w:t>
      </w:r>
      <w:r w:rsidRPr="00171D96">
        <w:rPr>
          <w:rFonts w:cs="Arial"/>
          <w:szCs w:val="22"/>
        </w:rPr>
        <w:t xml:space="preserve"> předány následující doklady:</w:t>
      </w:r>
    </w:p>
    <w:p w14:paraId="65CF30BE" w14:textId="77777777" w:rsidR="00E23E3E" w:rsidRPr="00786F5E" w:rsidRDefault="00E23E3E" w:rsidP="00786F5E">
      <w:pPr>
        <w:pStyle w:val="l-L2"/>
        <w:numPr>
          <w:ilvl w:val="3"/>
          <w:numId w:val="31"/>
        </w:numPr>
        <w:ind w:left="1071" w:hanging="357"/>
      </w:pPr>
      <w:r w:rsidRPr="00786F5E">
        <w:t>podrobný soupis skutečně provedených prací dle jednotkových cen dle členění požadovaného objednatelem,</w:t>
      </w:r>
    </w:p>
    <w:p w14:paraId="573647DF" w14:textId="3FDF6390" w:rsidR="00E23E3E" w:rsidRPr="00786F5E" w:rsidRDefault="00E23E3E" w:rsidP="00786F5E">
      <w:pPr>
        <w:pStyle w:val="l-L2"/>
        <w:numPr>
          <w:ilvl w:val="3"/>
          <w:numId w:val="31"/>
        </w:numPr>
        <w:ind w:left="1071" w:hanging="357"/>
      </w:pPr>
      <w:r w:rsidRPr="00786F5E">
        <w:t>certifikáty použitých materiálů</w:t>
      </w:r>
      <w:r w:rsidR="000145C3" w:rsidRPr="00786F5E">
        <w:t>,</w:t>
      </w:r>
    </w:p>
    <w:p w14:paraId="58701385" w14:textId="2D942459" w:rsidR="00E23E3E" w:rsidRPr="00786F5E" w:rsidRDefault="00E23E3E" w:rsidP="00786F5E">
      <w:pPr>
        <w:pStyle w:val="l-L2"/>
        <w:numPr>
          <w:ilvl w:val="3"/>
          <w:numId w:val="31"/>
        </w:numPr>
        <w:ind w:left="1071" w:hanging="357"/>
      </w:pPr>
      <w:r w:rsidRPr="00786F5E">
        <w:t xml:space="preserve">doklad o uložení přebytečné zeminy a odpadů, </w:t>
      </w:r>
      <w:r w:rsidR="007D1BDA" w:rsidRPr="00786F5E">
        <w:t>pokud dojde k jejich uložení</w:t>
      </w:r>
      <w:r w:rsidR="000145C3" w:rsidRPr="00786F5E">
        <w:t>,</w:t>
      </w:r>
    </w:p>
    <w:p w14:paraId="32A535AE" w14:textId="77777777" w:rsidR="00E23E3E" w:rsidRPr="00786F5E" w:rsidRDefault="00E23E3E" w:rsidP="00786F5E">
      <w:pPr>
        <w:pStyle w:val="l-L2"/>
        <w:numPr>
          <w:ilvl w:val="3"/>
          <w:numId w:val="31"/>
        </w:numPr>
        <w:ind w:left="1071" w:hanging="357"/>
      </w:pPr>
      <w:r w:rsidRPr="00786F5E">
        <w:t>a jin</w:t>
      </w:r>
      <w:r w:rsidR="00D1443A" w:rsidRPr="00786F5E">
        <w:t>é</w:t>
      </w:r>
      <w:r w:rsidRPr="00786F5E">
        <w:t xml:space="preserve"> doklad</w:t>
      </w:r>
      <w:r w:rsidR="00D1443A" w:rsidRPr="00786F5E">
        <w:t>y</w:t>
      </w:r>
      <w:r w:rsidRPr="00786F5E">
        <w:t>, vyplývající ze specifikace veřejné zakázky.</w:t>
      </w:r>
    </w:p>
    <w:p w14:paraId="48C2FA5A" w14:textId="77777777" w:rsidR="007A76EE" w:rsidRPr="003C6F82" w:rsidRDefault="007A76EE" w:rsidP="00FE73DE">
      <w:pPr>
        <w:pStyle w:val="l-L2"/>
        <w:numPr>
          <w:ilvl w:val="0"/>
          <w:numId w:val="18"/>
        </w:numPr>
        <w:ind w:left="357" w:hanging="357"/>
      </w:pPr>
      <w:r w:rsidRPr="003C6F82">
        <w:t>V případě, kdy je dílo předáno bez vad, převezme objednatel dílo bez výhrad.</w:t>
      </w:r>
    </w:p>
    <w:p w14:paraId="43D8857E" w14:textId="33DD4F6E" w:rsidR="007A76EE" w:rsidRDefault="007A76EE" w:rsidP="00FE73DE">
      <w:pPr>
        <w:pStyle w:val="l-L2"/>
        <w:numPr>
          <w:ilvl w:val="0"/>
          <w:numId w:val="18"/>
        </w:numPr>
        <w:ind w:left="357" w:hanging="357"/>
      </w:pPr>
      <w:r w:rsidRPr="003C6F82">
        <w:lastRenderedPageBreak/>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Lhůta pro odstranění bude uveden v protokolu o předání a převzetí díla. O odstranění drobných vad a nedodělků bude sepsán samostatný </w:t>
      </w:r>
      <w:r w:rsidR="002A5A39">
        <w:t xml:space="preserve">předepsaný </w:t>
      </w:r>
      <w:r w:rsidRPr="003C6F82">
        <w:t>protokol o odstranění drobných vad a</w:t>
      </w:r>
      <w:r>
        <w:t> </w:t>
      </w:r>
      <w:r w:rsidRPr="003C6F82">
        <w:t>nedodělků.</w:t>
      </w:r>
    </w:p>
    <w:p w14:paraId="047D883F" w14:textId="247F547A" w:rsidR="00414852" w:rsidRPr="007A76EE" w:rsidRDefault="00414852" w:rsidP="00FE73DE">
      <w:pPr>
        <w:pStyle w:val="l-L2"/>
        <w:numPr>
          <w:ilvl w:val="0"/>
          <w:numId w:val="18"/>
        </w:numPr>
        <w:ind w:left="357" w:hanging="357"/>
      </w:pPr>
      <w:r w:rsidRPr="007A76EE">
        <w:rPr>
          <w:rFonts w:cs="Arial"/>
        </w:rPr>
        <w:t xml:space="preserve">Kvalita díla bude odpovídat ujednáním dle </w:t>
      </w:r>
      <w:r w:rsidR="0086088C" w:rsidRPr="007A76EE">
        <w:rPr>
          <w:rFonts w:cs="Arial"/>
        </w:rPr>
        <w:t xml:space="preserve">této </w:t>
      </w:r>
      <w:r w:rsidRPr="007A76EE">
        <w:rPr>
          <w:rFonts w:cs="Arial"/>
        </w:rPr>
        <w:t>smlouvy.</w:t>
      </w:r>
    </w:p>
    <w:bookmarkEnd w:id="25"/>
    <w:p w14:paraId="2D25B1F3" w14:textId="77777777" w:rsidR="005D0EB0" w:rsidRPr="003C6F82" w:rsidRDefault="005D0EB0" w:rsidP="00FE73DE">
      <w:pPr>
        <w:pStyle w:val="l-L2"/>
        <w:numPr>
          <w:ilvl w:val="0"/>
          <w:numId w:val="18"/>
        </w:numPr>
        <w:ind w:left="357" w:hanging="357"/>
      </w:pPr>
      <w:r w:rsidRPr="003C6F82">
        <w:t>Vlastníkem zhotovované věci je až do okamžiku protokolárního předání díla objednateli zhotovitel, který zároveň nese nebezpečí škody na této věci. Na objednatele přechází toto</w:t>
      </w:r>
      <w:r>
        <w:t> </w:t>
      </w:r>
      <w:r w:rsidRPr="003C6F82">
        <w:t>vlastnictví okamžikem protokolárního převzetí díla, tímto okamžikem přechází na objednatele i nebezpečí škody na zhotovené věci.</w:t>
      </w:r>
    </w:p>
    <w:p w14:paraId="1A28794B" w14:textId="77777777" w:rsidR="005D0EB0" w:rsidRDefault="005D0EB0" w:rsidP="00FE73DE">
      <w:pPr>
        <w:pStyle w:val="l-L2"/>
        <w:numPr>
          <w:ilvl w:val="0"/>
          <w:numId w:val="18"/>
        </w:numPr>
        <w:ind w:left="357" w:hanging="357"/>
      </w:pPr>
      <w:r w:rsidRPr="003C6F82">
        <w:t>V případě, že zhotovitel oznámí objednateli, že dílo je připraveno k předání a převzetí a</w:t>
      </w:r>
      <w:r>
        <w:t> </w:t>
      </w:r>
      <w:r w:rsidRPr="003C6F82">
        <w:t>při</w:t>
      </w:r>
      <w:r>
        <w:t> </w:t>
      </w:r>
      <w:r w:rsidRPr="003C6F82">
        <w:t>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w:t>
      </w:r>
      <w:r>
        <w:t> </w:t>
      </w:r>
      <w:r w:rsidRPr="003C6F82">
        <w:t>organizaci opakovaného řízení.</w:t>
      </w:r>
    </w:p>
    <w:p w14:paraId="7847B8C8" w14:textId="77777777" w:rsidR="001216DB" w:rsidRPr="0038638E" w:rsidRDefault="001216DB" w:rsidP="00DC67E6">
      <w:pPr>
        <w:jc w:val="both"/>
        <w:rPr>
          <w:rFonts w:cs="Arial"/>
          <w:bCs/>
        </w:rPr>
      </w:pPr>
    </w:p>
    <w:p w14:paraId="7288C2EB" w14:textId="0F5D942F" w:rsidR="005B4750" w:rsidRPr="00D91ACC" w:rsidRDefault="004752E1" w:rsidP="00D120CB">
      <w:pPr>
        <w:pStyle w:val="l-L1"/>
      </w:pPr>
      <w:r w:rsidRPr="00D91ACC">
        <w:t>Evidence</w:t>
      </w:r>
    </w:p>
    <w:p w14:paraId="03AAB1BA" w14:textId="577F21B2" w:rsidR="007958B9" w:rsidRPr="00DC52C8" w:rsidRDefault="007637B1" w:rsidP="00DC52C8">
      <w:pPr>
        <w:pStyle w:val="Odstavecseseznamem"/>
        <w:numPr>
          <w:ilvl w:val="0"/>
          <w:numId w:val="28"/>
        </w:numPr>
        <w:ind w:left="426" w:hanging="426"/>
        <w:jc w:val="both"/>
        <w:rPr>
          <w:rFonts w:eastAsia="Times New Roman" w:cs="Times New Roman"/>
          <w:szCs w:val="24"/>
          <w:lang w:eastAsia="cs-CZ"/>
        </w:rPr>
      </w:pPr>
      <w:r w:rsidRPr="00D91ACC">
        <w:t>Zhotovitel je povinen vést ode dne předání a převzetí</w:t>
      </w:r>
      <w:r w:rsidR="007F68C4" w:rsidRPr="00D91ACC">
        <w:t xml:space="preserve"> místa plnění </w:t>
      </w:r>
      <w:r w:rsidR="004752E1" w:rsidRPr="00D91ACC">
        <w:t>evidenci</w:t>
      </w:r>
      <w:r w:rsidR="00825AFF" w:rsidRPr="00D91ACC">
        <w:t xml:space="preserve"> </w:t>
      </w:r>
      <w:r w:rsidR="00F90A79" w:rsidRPr="00D91ACC">
        <w:t>provedených prací.</w:t>
      </w:r>
      <w:r w:rsidR="006A5D3C">
        <w:t xml:space="preserve"> </w:t>
      </w:r>
      <w:r w:rsidR="006A5D3C" w:rsidRPr="006A5D3C">
        <w:rPr>
          <w:rFonts w:eastAsia="Times New Roman" w:cs="Times New Roman"/>
          <w:szCs w:val="24"/>
          <w:lang w:eastAsia="cs-CZ"/>
        </w:rPr>
        <w:t>V případě, že se objednatel rozhodne pro vedení SD v elektronické formě, je zhotovitel povinen toto rozhodnutí plně respektovat. V takovém případě budou veškeré dokumenty stavby ukládány v definované struktuře elektronického SD.</w:t>
      </w:r>
    </w:p>
    <w:p w14:paraId="4670E5E4" w14:textId="55CD9B15" w:rsidR="007958B9" w:rsidRPr="00D91ACC" w:rsidRDefault="007637B1" w:rsidP="00D10F51">
      <w:pPr>
        <w:pStyle w:val="l-L2"/>
        <w:numPr>
          <w:ilvl w:val="0"/>
          <w:numId w:val="28"/>
        </w:numPr>
        <w:ind w:left="357" w:hanging="357"/>
      </w:pPr>
      <w:r w:rsidRPr="00D91ACC">
        <w:t xml:space="preserve">Povinnost vést </w:t>
      </w:r>
      <w:r w:rsidR="004752E1" w:rsidRPr="00D91ACC">
        <w:t>evidenci</w:t>
      </w:r>
      <w:r w:rsidRPr="00D91ACC">
        <w:t xml:space="preserve"> končí dnem odstranění vad a nedodělků z přejímacího řízení</w:t>
      </w:r>
      <w:r w:rsidR="003B147D" w:rsidRPr="00D91ACC">
        <w:t>.</w:t>
      </w:r>
    </w:p>
    <w:p w14:paraId="743033F1" w14:textId="4BC358F5" w:rsidR="007958B9" w:rsidRPr="00D91ACC" w:rsidRDefault="007637B1" w:rsidP="00D10F51">
      <w:pPr>
        <w:pStyle w:val="l-L2"/>
        <w:numPr>
          <w:ilvl w:val="0"/>
          <w:numId w:val="28"/>
        </w:numPr>
        <w:ind w:left="357" w:hanging="357"/>
      </w:pPr>
      <w:r w:rsidRPr="00D91ACC">
        <w:t xml:space="preserve">Zápisy do </w:t>
      </w:r>
      <w:r w:rsidR="004752E1" w:rsidRPr="00D91ACC">
        <w:t>evidence</w:t>
      </w:r>
      <w:r w:rsidRPr="00D91ACC">
        <w:t xml:space="preserve"> provádí zhotovitel formou denních záznamů. Veškeré okolnosti rozhodné pro plnění díla musí být učiněny zhotovitelem v ten den, kdy nastaly nebo nejpozději následující den</w:t>
      </w:r>
      <w:r w:rsidR="00080D4E" w:rsidRPr="00D91ACC">
        <w:t xml:space="preserve">, kdy se na </w:t>
      </w:r>
      <w:r w:rsidR="00110471" w:rsidRPr="00D91ACC">
        <w:t>díle</w:t>
      </w:r>
      <w:r w:rsidR="00080D4E" w:rsidRPr="00D91ACC">
        <w:t xml:space="preserve"> pracuje.</w:t>
      </w:r>
    </w:p>
    <w:p w14:paraId="784595C4" w14:textId="068A0A0C" w:rsidR="007958B9" w:rsidRPr="00D91ACC" w:rsidRDefault="004752E1" w:rsidP="00D10F51">
      <w:pPr>
        <w:pStyle w:val="l-L2"/>
        <w:numPr>
          <w:ilvl w:val="0"/>
          <w:numId w:val="28"/>
        </w:numPr>
        <w:ind w:left="357" w:hanging="357"/>
      </w:pPr>
      <w:r w:rsidRPr="00D91ACC">
        <w:t>Evidence</w:t>
      </w:r>
      <w:r w:rsidR="007637B1" w:rsidRPr="00D91ACC">
        <w:t xml:space="preserve"> musí být </w:t>
      </w:r>
      <w:r w:rsidR="00F90A79" w:rsidRPr="00D91ACC">
        <w:t xml:space="preserve">přístupná </w:t>
      </w:r>
      <w:r w:rsidR="007637B1" w:rsidRPr="00D91ACC">
        <w:t xml:space="preserve">kdykoliv v průběhu pracovní doby oprávněným osobám objednatele, případně jiným osobám oprávněným do </w:t>
      </w:r>
      <w:r w:rsidRPr="00D91ACC">
        <w:t>evidence</w:t>
      </w:r>
      <w:r w:rsidR="00080D4E" w:rsidRPr="00D91ACC">
        <w:t xml:space="preserve"> zapisovat.</w:t>
      </w:r>
    </w:p>
    <w:p w14:paraId="208F6BBA" w14:textId="6F8BEF19" w:rsidR="007958B9" w:rsidRPr="00D91ACC" w:rsidRDefault="007637B1" w:rsidP="00D10F51">
      <w:pPr>
        <w:pStyle w:val="l-L2"/>
        <w:numPr>
          <w:ilvl w:val="0"/>
          <w:numId w:val="28"/>
        </w:numPr>
        <w:ind w:left="357" w:hanging="357"/>
      </w:pPr>
      <w:r w:rsidRPr="00D91ACC">
        <w:t>Objednatel, nebo jím pověřená osoba vykonávající funkci dozoru</w:t>
      </w:r>
      <w:r w:rsidR="003621C5" w:rsidRPr="00D91ACC">
        <w:t xml:space="preserve"> objednatele</w:t>
      </w:r>
      <w:r w:rsidRPr="00D91ACC">
        <w:t>, je povinen</w:t>
      </w:r>
      <w:r w:rsidR="003621C5" w:rsidRPr="00D91ACC">
        <w:t>/na</w:t>
      </w:r>
      <w:r w:rsidR="00D10F51">
        <w:t> </w:t>
      </w:r>
      <w:r w:rsidRPr="00D91ACC">
        <w:t xml:space="preserve">se vyjadřovat k zápisům </w:t>
      </w:r>
      <w:r w:rsidR="004752E1" w:rsidRPr="00D91ACC">
        <w:t>v evidenci</w:t>
      </w:r>
      <w:r w:rsidRPr="00D91ACC">
        <w:t xml:space="preserve"> učiněným zhotovitelem nejpozději do 5</w:t>
      </w:r>
      <w:r w:rsidR="008C127E">
        <w:t> </w:t>
      </w:r>
      <w:r w:rsidRPr="00D91ACC">
        <w:t>dnů ode dne vzniku zápisu, jinak se má za to, že s uvedeným z</w:t>
      </w:r>
      <w:r w:rsidR="00080D4E" w:rsidRPr="00D91ACC">
        <w:t>ápisem souhlasí.</w:t>
      </w:r>
    </w:p>
    <w:p w14:paraId="39248B39" w14:textId="4633E551" w:rsidR="007958B9" w:rsidRPr="00D91ACC" w:rsidRDefault="007637B1" w:rsidP="00D10F51">
      <w:pPr>
        <w:pStyle w:val="l-L2"/>
        <w:numPr>
          <w:ilvl w:val="0"/>
          <w:numId w:val="28"/>
        </w:numPr>
        <w:ind w:left="357" w:hanging="357"/>
      </w:pPr>
      <w:r w:rsidRPr="00D91ACC">
        <w:t xml:space="preserve">Nesouhlasí-li zhotovitel se zápisem, který učinil do </w:t>
      </w:r>
      <w:r w:rsidR="004752E1" w:rsidRPr="00D91ACC">
        <w:t>evidence</w:t>
      </w:r>
      <w:r w:rsidRPr="00D91ACC">
        <w:t xml:space="preserve"> objednatel nebo jím pověřená osoba musí k tomuto zápisu připojit svoje stanovisko nejpozději do 5 dnů, jinak se má za t</w:t>
      </w:r>
      <w:r w:rsidR="00080D4E" w:rsidRPr="00D91ACC">
        <w:t>o, že se zápisem souhlasí.</w:t>
      </w:r>
    </w:p>
    <w:p w14:paraId="49FDDC94" w14:textId="29808455" w:rsidR="007958B9" w:rsidRPr="00D91ACC" w:rsidRDefault="007637B1" w:rsidP="00D10F51">
      <w:pPr>
        <w:pStyle w:val="l-L2"/>
        <w:numPr>
          <w:ilvl w:val="0"/>
          <w:numId w:val="28"/>
        </w:numPr>
        <w:ind w:left="357" w:hanging="357"/>
      </w:pPr>
      <w:r w:rsidRPr="00D91ACC">
        <w:t xml:space="preserve">V případě neočekávaných událostí nebo okolností majících zvláštní význam pro další postup </w:t>
      </w:r>
      <w:r w:rsidR="00110471" w:rsidRPr="00D91ACC">
        <w:t>díla</w:t>
      </w:r>
      <w:r w:rsidRPr="00D91ACC">
        <w:t>, pořizuje zhotovitel i příslušnou fotodokumentaci, která se stane so</w:t>
      </w:r>
      <w:r w:rsidR="007958B9" w:rsidRPr="00D91ACC">
        <w:t xml:space="preserve">učástí </w:t>
      </w:r>
      <w:r w:rsidR="004752E1" w:rsidRPr="00D91ACC">
        <w:t>evidence</w:t>
      </w:r>
      <w:r w:rsidR="007958B9" w:rsidRPr="00D91ACC">
        <w:t>.</w:t>
      </w:r>
    </w:p>
    <w:p w14:paraId="2B03EF8F" w14:textId="78B01CBD" w:rsidR="007958B9" w:rsidRPr="00D91ACC" w:rsidRDefault="00472206" w:rsidP="00D10F51">
      <w:pPr>
        <w:pStyle w:val="l-L2"/>
        <w:numPr>
          <w:ilvl w:val="0"/>
          <w:numId w:val="28"/>
        </w:numPr>
        <w:ind w:left="357" w:hanging="357"/>
      </w:pPr>
      <w:r w:rsidRPr="00D91ACC">
        <w:t>Evidence</w:t>
      </w:r>
      <w:r w:rsidR="007958B9" w:rsidRPr="00D91ACC">
        <w:t xml:space="preserve"> musí mít číslované listy a nesmí v něm být vynechána volná místa.</w:t>
      </w:r>
    </w:p>
    <w:p w14:paraId="510A19F7" w14:textId="20564952" w:rsidR="007958B9" w:rsidRPr="00D91ACC" w:rsidRDefault="007958B9" w:rsidP="00D10F51">
      <w:pPr>
        <w:pStyle w:val="l-L2"/>
        <w:numPr>
          <w:ilvl w:val="0"/>
          <w:numId w:val="28"/>
        </w:numPr>
        <w:ind w:left="357" w:hanging="357"/>
      </w:pPr>
      <w:r w:rsidRPr="00D91ACC">
        <w:t xml:space="preserve">Zápisy do </w:t>
      </w:r>
      <w:r w:rsidR="004752E1" w:rsidRPr="00D91ACC">
        <w:t>evidence</w:t>
      </w:r>
      <w:r w:rsidRPr="00D91ACC">
        <w:t xml:space="preserve"> musí být prováděny čitelně a musí být vždy k nadepsanému jménu a</w:t>
      </w:r>
      <w:r w:rsidR="00B04033">
        <w:t> </w:t>
      </w:r>
      <w:r w:rsidRPr="00D91ACC">
        <w:t>funkci podepsány osobou, která příslušný zápis učinila.</w:t>
      </w:r>
    </w:p>
    <w:p w14:paraId="0B92EA7B" w14:textId="6CFBBEBF" w:rsidR="007958B9" w:rsidRDefault="007637B1" w:rsidP="00D10F51">
      <w:pPr>
        <w:pStyle w:val="l-L2"/>
        <w:numPr>
          <w:ilvl w:val="0"/>
          <w:numId w:val="28"/>
        </w:numPr>
        <w:ind w:left="357" w:hanging="357"/>
      </w:pPr>
      <w:r w:rsidRPr="00D91ACC">
        <w:t xml:space="preserve">Zápisy </w:t>
      </w:r>
      <w:r w:rsidR="00F90A79" w:rsidRPr="00D91ACC">
        <w:t xml:space="preserve">v </w:t>
      </w:r>
      <w:r w:rsidR="004752E1" w:rsidRPr="00D91ACC">
        <w:t>evidenci</w:t>
      </w:r>
      <w:r w:rsidRPr="00D91ACC">
        <w:t xml:space="preserve"> se nepovažují za změnu smlouvy, ale slouží jako podklad pro vypracování přísluš</w:t>
      </w:r>
      <w:r w:rsidR="007958B9" w:rsidRPr="00D91ACC">
        <w:t>ných dodatků smlouvy.</w:t>
      </w:r>
    </w:p>
    <w:p w14:paraId="1E2436F2" w14:textId="77777777" w:rsidR="00D10F51" w:rsidRPr="00D91ACC" w:rsidRDefault="00D10F51" w:rsidP="00D10F51">
      <w:pPr>
        <w:pStyle w:val="l-L2"/>
        <w:tabs>
          <w:tab w:val="clear" w:pos="737"/>
        </w:tabs>
      </w:pPr>
    </w:p>
    <w:p w14:paraId="38841F51" w14:textId="715A6D80" w:rsidR="00395F22" w:rsidRPr="00D91ACC" w:rsidRDefault="00395F22" w:rsidP="00D120CB">
      <w:pPr>
        <w:pStyle w:val="l-L1"/>
      </w:pPr>
      <w:r w:rsidRPr="00D91ACC">
        <w:lastRenderedPageBreak/>
        <w:t xml:space="preserve">Odpovědnost </w:t>
      </w:r>
      <w:r w:rsidR="001216DB" w:rsidRPr="00D91ACC">
        <w:t>za vady</w:t>
      </w:r>
      <w:r w:rsidR="00502776" w:rsidRPr="00D91ACC">
        <w:t xml:space="preserve">, smluvní pokuty, </w:t>
      </w:r>
      <w:r w:rsidR="003D21B7" w:rsidRPr="00D91ACC">
        <w:t>záruční doba</w:t>
      </w:r>
    </w:p>
    <w:p w14:paraId="647BA0A2" w14:textId="77777777" w:rsidR="00FD7580" w:rsidRDefault="00FD7580" w:rsidP="00D10F51">
      <w:pPr>
        <w:pStyle w:val="l-L2"/>
        <w:numPr>
          <w:ilvl w:val="0"/>
          <w:numId w:val="27"/>
        </w:numPr>
        <w:ind w:left="357" w:hanging="357"/>
      </w:pPr>
      <w:bookmarkStart w:id="30" w:name="_Hlk43988301"/>
      <w:bookmarkStart w:id="31" w:name="_Hlk43988549"/>
      <w:r w:rsidRPr="003C6F82">
        <w:t>Zhotovitel odpovídá za vady, jež má dílo v době jeho předání a převzetí a dále odpovídá za</w:t>
      </w:r>
      <w:r>
        <w:t> </w:t>
      </w:r>
      <w:r w:rsidRPr="003C6F82">
        <w:t>vady díla zjištěné po celou dobu záruční lhůty (záruka za jakost).</w:t>
      </w:r>
    </w:p>
    <w:p w14:paraId="1F31EEE8" w14:textId="77777777" w:rsidR="00FD7580" w:rsidRPr="00FD7580" w:rsidRDefault="003D21B7" w:rsidP="00D10F51">
      <w:pPr>
        <w:pStyle w:val="l-L2"/>
        <w:numPr>
          <w:ilvl w:val="0"/>
          <w:numId w:val="27"/>
        </w:numPr>
        <w:ind w:left="357" w:hanging="357"/>
      </w:pPr>
      <w:r w:rsidRPr="00FD7580">
        <w:rPr>
          <w:rFonts w:cs="Arial"/>
        </w:rPr>
        <w:t>Zhotovitel poskytne objednateli záruku za jakost díla v </w:t>
      </w:r>
      <w:r w:rsidRPr="00B30175">
        <w:rPr>
          <w:rFonts w:cs="Arial"/>
        </w:rPr>
        <w:t xml:space="preserve">délce </w:t>
      </w:r>
      <w:r w:rsidR="00EC1BA2" w:rsidRPr="00B30175">
        <w:rPr>
          <w:rFonts w:cs="Arial"/>
        </w:rPr>
        <w:t>48</w:t>
      </w:r>
      <w:r w:rsidR="00FD7580" w:rsidRPr="00B30175">
        <w:rPr>
          <w:rFonts w:cs="Arial"/>
        </w:rPr>
        <w:t> </w:t>
      </w:r>
      <w:r w:rsidRPr="00B30175">
        <w:rPr>
          <w:rFonts w:cs="Arial"/>
        </w:rPr>
        <w:t>měsíců</w:t>
      </w:r>
      <w:r w:rsidRPr="00FD7580">
        <w:rPr>
          <w:rFonts w:cs="Arial"/>
        </w:rPr>
        <w:t xml:space="preserve"> ode dne </w:t>
      </w:r>
      <w:r w:rsidR="00EC1BA2" w:rsidRPr="00FD7580">
        <w:rPr>
          <w:rFonts w:cs="Arial"/>
        </w:rPr>
        <w:t xml:space="preserve">dokončení </w:t>
      </w:r>
      <w:r w:rsidR="00830C90" w:rsidRPr="00FD7580">
        <w:rPr>
          <w:rFonts w:cs="Arial"/>
        </w:rPr>
        <w:t>výsadby</w:t>
      </w:r>
      <w:r w:rsidR="00433215" w:rsidRPr="00FD7580">
        <w:rPr>
          <w:rFonts w:cs="Arial"/>
        </w:rPr>
        <w:t xml:space="preserve"> zeleně</w:t>
      </w:r>
      <w:r w:rsidRPr="00FD7580">
        <w:rPr>
          <w:rFonts w:cs="Arial"/>
        </w:rPr>
        <w:t>.</w:t>
      </w:r>
      <w:r w:rsidR="00F8737C" w:rsidRPr="00FD7580">
        <w:rPr>
          <w:rFonts w:cs="Arial"/>
        </w:rPr>
        <w:t xml:space="preserve"> </w:t>
      </w:r>
      <w:r w:rsidRPr="00FD7580">
        <w:rPr>
          <w:rFonts w:cs="Arial"/>
        </w:rPr>
        <w:t>Minimálně po tuto dobu zodpovídá zhotovitel za to, že dílo bude způsobilé k</w:t>
      </w:r>
      <w:r w:rsidR="00F8737C" w:rsidRPr="00FD7580">
        <w:rPr>
          <w:rFonts w:cs="Arial"/>
        </w:rPr>
        <w:t xml:space="preserve"> obvyklému účelu </w:t>
      </w:r>
      <w:r w:rsidR="00824CE2" w:rsidRPr="00FD7580">
        <w:rPr>
          <w:rFonts w:cs="Arial"/>
        </w:rPr>
        <w:t>a</w:t>
      </w:r>
      <w:r w:rsidRPr="00FD7580">
        <w:rPr>
          <w:rFonts w:cs="Arial"/>
        </w:rPr>
        <w:t xml:space="preserve"> zachová si touto smlouvou stanovené vlastnosti</w:t>
      </w:r>
      <w:r w:rsidR="00824CE2" w:rsidRPr="00FD7580">
        <w:rPr>
          <w:rFonts w:cs="Arial"/>
        </w:rPr>
        <w:t>.</w:t>
      </w:r>
    </w:p>
    <w:p w14:paraId="348587EE" w14:textId="77777777" w:rsidR="00FD7580" w:rsidRPr="00FD7580" w:rsidRDefault="00DD7BC3" w:rsidP="00D10F51">
      <w:pPr>
        <w:pStyle w:val="l-L2"/>
        <w:numPr>
          <w:ilvl w:val="0"/>
          <w:numId w:val="27"/>
        </w:numPr>
        <w:ind w:left="357" w:hanging="357"/>
      </w:pPr>
      <w:r w:rsidRPr="00FD7580">
        <w:rPr>
          <w:rFonts w:cs="Arial"/>
          <w:snapToGrid w:val="0"/>
        </w:rPr>
        <w:t>Za</w:t>
      </w:r>
      <w:r w:rsidR="008E32B2" w:rsidRPr="00FD7580">
        <w:rPr>
          <w:rFonts w:cs="Arial"/>
          <w:snapToGrid w:val="0"/>
        </w:rPr>
        <w:t xml:space="preserve"> </w:t>
      </w:r>
      <w:r w:rsidRPr="00FD7580">
        <w:rPr>
          <w:rFonts w:cs="Arial"/>
          <w:snapToGrid w:val="0"/>
        </w:rPr>
        <w:t>vysazené sazenice zhotovitel ručí po celou dobu záruční lhůty, a pokud dojde k jejich úhynu, je povinen nahradit je bezplatně novými sazenicemi. Tyto nové sazenice musejí mít stejné parametry jako původní sazenice, tzn. parametry v souladu s realizačním projektem.</w:t>
      </w:r>
      <w:bookmarkEnd w:id="30"/>
    </w:p>
    <w:p w14:paraId="7A95D308" w14:textId="77777777" w:rsidR="00AD4124" w:rsidRPr="00AD4124" w:rsidRDefault="00DD7BC3" w:rsidP="00D10F51">
      <w:pPr>
        <w:pStyle w:val="l-L2"/>
        <w:numPr>
          <w:ilvl w:val="0"/>
          <w:numId w:val="27"/>
        </w:numPr>
        <w:ind w:left="357" w:hanging="357"/>
      </w:pPr>
      <w:r w:rsidRPr="00FD7580">
        <w:rPr>
          <w:rFonts w:cs="Arial"/>
          <w:snapToGrid w:val="0"/>
        </w:rPr>
        <w:t>Záruka se vztahuje</w:t>
      </w:r>
      <w:r w:rsidR="00F90A79" w:rsidRPr="00FD7580">
        <w:rPr>
          <w:rFonts w:cs="Arial"/>
          <w:snapToGrid w:val="0"/>
        </w:rPr>
        <w:t xml:space="preserve"> i</w:t>
      </w:r>
      <w:r w:rsidRPr="00FD7580">
        <w:rPr>
          <w:rFonts w:cs="Arial"/>
          <w:snapToGrid w:val="0"/>
        </w:rPr>
        <w:t xml:space="preserve"> na oplocení výsadby a individuální ochranu kmene. Po celou dobu záruční lhůty je zhotovitel povinen </w:t>
      </w:r>
      <w:r w:rsidR="00433215" w:rsidRPr="00FD7580">
        <w:rPr>
          <w:rFonts w:cs="Arial"/>
          <w:snapToGrid w:val="0"/>
        </w:rPr>
        <w:t xml:space="preserve">bezplatně </w:t>
      </w:r>
      <w:r w:rsidRPr="00FD7580">
        <w:rPr>
          <w:rFonts w:cs="Arial"/>
          <w:snapToGrid w:val="0"/>
        </w:rPr>
        <w:t>udržovat v bezvadném stavu oplocení výsadby.</w:t>
      </w:r>
    </w:p>
    <w:p w14:paraId="263C2DB0" w14:textId="40CB432C" w:rsidR="003D21B7" w:rsidRPr="00AD4124" w:rsidRDefault="003D21B7" w:rsidP="00D10F51">
      <w:pPr>
        <w:pStyle w:val="l-L2"/>
        <w:numPr>
          <w:ilvl w:val="0"/>
          <w:numId w:val="27"/>
        </w:numPr>
        <w:ind w:left="357" w:hanging="357"/>
      </w:pPr>
      <w:r w:rsidRPr="00AD4124">
        <w:rPr>
          <w:rFonts w:cs="Arial"/>
        </w:rPr>
        <w:t>Po dobu záruky za jakost se zhotovitel zavazuje bezplatně odstranit vady uplatněné objednatelem bezodkladně, nejpozději však do</w:t>
      </w:r>
      <w:r w:rsidR="00AD4124">
        <w:rPr>
          <w:rFonts w:cs="Arial"/>
        </w:rPr>
        <w:t> </w:t>
      </w:r>
      <w:r w:rsidRPr="00AD4124">
        <w:rPr>
          <w:rFonts w:cs="Arial"/>
        </w:rPr>
        <w:t>30</w:t>
      </w:r>
      <w:r w:rsidR="00AD4124">
        <w:rPr>
          <w:rFonts w:cs="Arial"/>
        </w:rPr>
        <w:t> </w:t>
      </w:r>
      <w:r w:rsidRPr="00AD4124">
        <w:rPr>
          <w:rFonts w:cs="Arial"/>
        </w:rPr>
        <w:t xml:space="preserve">kalendářních dnů od doručení reklamace, pokud se smluvní strany nedohodnou jinak. Na odstraněné vady se rovněž vztahuje záruka v délce dle předchozího odstavce tohoto článku </w:t>
      </w:r>
      <w:r w:rsidR="00F90A79" w:rsidRPr="00AD4124">
        <w:rPr>
          <w:rFonts w:cs="Arial"/>
        </w:rPr>
        <w:t>ve lhůtách počínajících</w:t>
      </w:r>
      <w:r w:rsidR="00F0736A" w:rsidRPr="00AD4124">
        <w:rPr>
          <w:rFonts w:cs="Arial"/>
        </w:rPr>
        <w:t xml:space="preserve"> </w:t>
      </w:r>
      <w:r w:rsidRPr="00AD4124">
        <w:rPr>
          <w:rFonts w:cs="Arial"/>
        </w:rPr>
        <w:t>od doby jejich odstranění.</w:t>
      </w:r>
    </w:p>
    <w:bookmarkEnd w:id="31"/>
    <w:p w14:paraId="2A1C1097" w14:textId="77777777" w:rsidR="001D5FEC" w:rsidRPr="003C6F82" w:rsidRDefault="001D5FEC" w:rsidP="00D10F51">
      <w:pPr>
        <w:pStyle w:val="l-L2"/>
        <w:numPr>
          <w:ilvl w:val="0"/>
          <w:numId w:val="27"/>
        </w:numPr>
        <w:ind w:left="357" w:hanging="357"/>
      </w:pPr>
      <w:r w:rsidRPr="003C6F82">
        <w:t>Zhotovitel neodpovídá za vady díla, které byly způsobeny objednatelem, třetí osobou nebo vyšší mocí, případně běžným opotřebením.</w:t>
      </w:r>
    </w:p>
    <w:p w14:paraId="11B5400F" w14:textId="77777777" w:rsidR="001D5FEC" w:rsidRPr="003C6F82" w:rsidRDefault="001D5FEC" w:rsidP="00D10F51">
      <w:pPr>
        <w:pStyle w:val="l-L2"/>
        <w:numPr>
          <w:ilvl w:val="0"/>
          <w:numId w:val="27"/>
        </w:numPr>
        <w:ind w:left="357" w:hanging="357"/>
      </w:pPr>
      <w:r w:rsidRPr="003C6F82">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w:t>
      </w:r>
    </w:p>
    <w:p w14:paraId="716732B3" w14:textId="77777777" w:rsidR="001D5FEC" w:rsidRPr="003C6F82" w:rsidRDefault="001D5FEC" w:rsidP="00D10F51">
      <w:pPr>
        <w:pStyle w:val="l-L2"/>
        <w:numPr>
          <w:ilvl w:val="0"/>
          <w:numId w:val="27"/>
        </w:numPr>
        <w:ind w:left="357" w:hanging="357"/>
      </w:pPr>
      <w:r w:rsidRPr="003C6F82">
        <w:t>Zhotovitel rovněž neodpovídá za vady způsobené dodržením nevhodných pokynů daných mu objednatelem, jestliže zhotovitel na nevhodnost těchto pokynů písemně upozornil a</w:t>
      </w:r>
      <w:r>
        <w:t> </w:t>
      </w:r>
      <w:r w:rsidRPr="003C6F82">
        <w:t>objednatel na jejich dodržení trval nebo jestli zhotovitel tuto nevhodnost ani při vynaložení odborné péče nemohl zjistit.</w:t>
      </w:r>
    </w:p>
    <w:p w14:paraId="1F10E029" w14:textId="77777777" w:rsidR="001D5FEC" w:rsidRPr="003C6F82" w:rsidRDefault="001D5FEC" w:rsidP="00D10F51">
      <w:pPr>
        <w:pStyle w:val="l-L2"/>
        <w:numPr>
          <w:ilvl w:val="0"/>
          <w:numId w:val="27"/>
        </w:numPr>
        <w:ind w:left="357" w:hanging="357"/>
      </w:pPr>
      <w:r w:rsidRPr="003C6F82">
        <w:t>Nebyla-li do okamžiku, kdy objednatel uplatnil vady díla zaplacena cena za dílo, není ji povinen objednatel zaplatit do doby odstranění uplatněných vad, ledaže by zhotovitel prokázal, že reklamace nebyla oprávněná.</w:t>
      </w:r>
    </w:p>
    <w:p w14:paraId="1A010E99" w14:textId="77777777" w:rsidR="00494022" w:rsidRDefault="001D5FEC" w:rsidP="00D10F51">
      <w:pPr>
        <w:pStyle w:val="l-L2"/>
        <w:numPr>
          <w:ilvl w:val="0"/>
          <w:numId w:val="27"/>
        </w:numPr>
        <w:ind w:left="357" w:hanging="357"/>
      </w:pPr>
      <w:r w:rsidRPr="003C6F82">
        <w:t>Odstranění vad a nedodělků bude potvrzeno zápisem o jejich odstranění podepsaným zástupci smluvních stran.</w:t>
      </w:r>
    </w:p>
    <w:p w14:paraId="71833588" w14:textId="65D9C311" w:rsidR="00EF6D19" w:rsidRPr="00494022" w:rsidRDefault="00943F4A" w:rsidP="00D10F51">
      <w:pPr>
        <w:pStyle w:val="l-L2"/>
        <w:numPr>
          <w:ilvl w:val="0"/>
          <w:numId w:val="27"/>
        </w:numPr>
        <w:ind w:left="357" w:hanging="357"/>
      </w:pPr>
      <w:r w:rsidRPr="00494022">
        <w:rPr>
          <w:rFonts w:cs="Arial"/>
        </w:rPr>
        <w:t>Pokud činností zhotovitele dojde ke způsobení škody objednateli nebo třetím osobám z</w:t>
      </w:r>
      <w:r w:rsidR="00B04033" w:rsidRPr="00494022">
        <w:rPr>
          <w:rFonts w:cs="Arial"/>
        </w:rPr>
        <w:t> </w:t>
      </w:r>
      <w:r w:rsidRPr="00494022">
        <w:rPr>
          <w:rFonts w:cs="Arial"/>
        </w:rPr>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494022">
        <w:rPr>
          <w:rFonts w:cs="Arial"/>
        </w:rPr>
        <w:t>m spojené nese zhotovitel.</w:t>
      </w:r>
      <w:r w:rsidR="001216DB" w:rsidRPr="00494022">
        <w:rPr>
          <w:rFonts w:cs="Arial"/>
        </w:rPr>
        <w:t xml:space="preserve"> </w:t>
      </w:r>
      <w:r w:rsidRPr="00494022">
        <w:rPr>
          <w:rFonts w:cs="Arial"/>
        </w:rPr>
        <w:t>Zhotovitel odpovídá i za škodu na díle způsobenou činností těch, kteří pro</w:t>
      </w:r>
      <w:r w:rsidR="00494022">
        <w:rPr>
          <w:rFonts w:cs="Arial"/>
        </w:rPr>
        <w:t> </w:t>
      </w:r>
      <w:r w:rsidRPr="00494022">
        <w:rPr>
          <w:rFonts w:cs="Arial"/>
        </w:rPr>
        <w:t>něj dílo provádějí.</w:t>
      </w:r>
    </w:p>
    <w:p w14:paraId="118E1F81" w14:textId="77777777" w:rsidR="005832DA" w:rsidRPr="003C6F82" w:rsidRDefault="005832DA" w:rsidP="00D10F51">
      <w:pPr>
        <w:pStyle w:val="l-L2"/>
        <w:numPr>
          <w:ilvl w:val="0"/>
          <w:numId w:val="27"/>
        </w:numPr>
        <w:ind w:left="357" w:hanging="357"/>
      </w:pPr>
      <w:r w:rsidRPr="003C6F82">
        <w:t>Zhotovitel odpovídá též za škodu způsobenou okolnostmi, které mají původ v povaze strojů, přístrojů nebo jiných věcí, které zhotovitel použil nebo hodlal použít při provádění díla.</w:t>
      </w:r>
    </w:p>
    <w:p w14:paraId="145B5190" w14:textId="77777777" w:rsidR="005832DA" w:rsidRPr="003C6F82" w:rsidRDefault="005832DA" w:rsidP="00D10F51">
      <w:pPr>
        <w:pStyle w:val="l-L2"/>
        <w:numPr>
          <w:ilvl w:val="0"/>
          <w:numId w:val="27"/>
        </w:numPr>
        <w:ind w:left="357" w:hanging="357"/>
      </w:pPr>
      <w:r w:rsidRPr="003C6F82">
        <w:t>Záruční lhůta neběží po dobu, po kterou objednatel nemohl předmět díla užívat pro vady díla, za které zhotovitel odpovídá.</w:t>
      </w:r>
    </w:p>
    <w:p w14:paraId="2C0CB6D7" w14:textId="77777777" w:rsidR="005832DA" w:rsidRDefault="005832DA" w:rsidP="00D10F51">
      <w:pPr>
        <w:pStyle w:val="l-L2"/>
        <w:numPr>
          <w:ilvl w:val="0"/>
          <w:numId w:val="27"/>
        </w:numPr>
        <w:ind w:left="357" w:hanging="357"/>
      </w:pPr>
      <w:r w:rsidRPr="003C6F82">
        <w:t>Zhotovitel odpovídá objektivně za vady, které mělo dílo v době předání. Tyto vady mohou být zjevné nebo skryté. Objednatel je povinen provést kontrolu předmětu díla, co nejdříve po</w:t>
      </w:r>
      <w:r>
        <w:t> </w:t>
      </w:r>
      <w:r w:rsidRPr="003C6F82">
        <w:t>předání, při této kontrole by měl odhalit všechny zjevné vady díla.</w:t>
      </w:r>
    </w:p>
    <w:p w14:paraId="74CA0A75" w14:textId="65169E2F" w:rsidR="005832DA" w:rsidRPr="005832DA" w:rsidRDefault="00502776" w:rsidP="00D10F51">
      <w:pPr>
        <w:pStyle w:val="l-L2"/>
        <w:numPr>
          <w:ilvl w:val="0"/>
          <w:numId w:val="27"/>
        </w:numPr>
        <w:ind w:left="357" w:hanging="357"/>
      </w:pPr>
      <w:r w:rsidRPr="005832DA">
        <w:rPr>
          <w:rFonts w:cs="Arial"/>
        </w:rPr>
        <w:t xml:space="preserve">Pokud při nesplnění </w:t>
      </w:r>
      <w:r w:rsidR="00066106" w:rsidRPr="005832DA">
        <w:rPr>
          <w:rFonts w:cs="Arial"/>
        </w:rPr>
        <w:t>lhůty</w:t>
      </w:r>
      <w:r w:rsidR="0059350D" w:rsidRPr="005832DA">
        <w:rPr>
          <w:rFonts w:cs="Arial"/>
        </w:rPr>
        <w:t xml:space="preserve"> pro</w:t>
      </w:r>
      <w:r w:rsidRPr="005832DA">
        <w:rPr>
          <w:rFonts w:cs="Arial"/>
        </w:rPr>
        <w:t xml:space="preserve"> dokončení díla a </w:t>
      </w:r>
      <w:r w:rsidR="0059350D" w:rsidRPr="005832DA">
        <w:rPr>
          <w:rFonts w:cs="Arial"/>
        </w:rPr>
        <w:t>lhůty pro</w:t>
      </w:r>
      <w:r w:rsidRPr="005832DA">
        <w:rPr>
          <w:rFonts w:cs="Arial"/>
        </w:rPr>
        <w:t xml:space="preserve"> předání a převzetí díla z důvodů na</w:t>
      </w:r>
      <w:r w:rsidR="005832DA">
        <w:rPr>
          <w:rFonts w:cs="Arial"/>
        </w:rPr>
        <w:t> </w:t>
      </w:r>
      <w:r w:rsidRPr="005832DA">
        <w:rPr>
          <w:rFonts w:cs="Arial"/>
        </w:rPr>
        <w:t xml:space="preserve">straně zhotovitele nebudou objednateli proplaceny zcela nebo zčásti náklady na dílo </w:t>
      </w:r>
      <w:r w:rsidR="0018315B">
        <w:rPr>
          <w:rFonts w:cs="Arial"/>
        </w:rPr>
        <w:t xml:space="preserve">z prostředků EU (ze </w:t>
      </w:r>
      <w:r w:rsidR="0018315B" w:rsidRPr="0018315B">
        <w:rPr>
          <w:rFonts w:cs="Arial"/>
        </w:rPr>
        <w:t>Strategického plánu SZP 2023-2027</w:t>
      </w:r>
      <w:r w:rsidR="0018315B">
        <w:rPr>
          <w:rFonts w:cs="Arial"/>
        </w:rPr>
        <w:t>)</w:t>
      </w:r>
      <w:r w:rsidR="00D1443A" w:rsidRPr="005832DA">
        <w:rPr>
          <w:rFonts w:cs="Arial"/>
          <w:i/>
        </w:rPr>
        <w:t>,</w:t>
      </w:r>
      <w:r w:rsidRPr="005832DA">
        <w:rPr>
          <w:rFonts w:cs="Arial"/>
        </w:rPr>
        <w:t xml:space="preserve"> zavazuje se zhotovitel objednateli uhradit do</w:t>
      </w:r>
      <w:r w:rsidR="005832DA">
        <w:rPr>
          <w:rFonts w:cs="Arial"/>
        </w:rPr>
        <w:t> </w:t>
      </w:r>
      <w:r w:rsidRPr="005832DA">
        <w:rPr>
          <w:rFonts w:cs="Arial"/>
        </w:rPr>
        <w:t>30</w:t>
      </w:r>
      <w:r w:rsidR="008C127E" w:rsidRPr="005832DA">
        <w:rPr>
          <w:rFonts w:cs="Arial"/>
        </w:rPr>
        <w:t> </w:t>
      </w:r>
      <w:r w:rsidRPr="005832DA">
        <w:rPr>
          <w:rFonts w:cs="Arial"/>
        </w:rPr>
        <w:t>kalendářních dnů vzniklou škodu.</w:t>
      </w:r>
      <w:bookmarkStart w:id="32" w:name="_Ref376379662"/>
    </w:p>
    <w:p w14:paraId="4701EFEE" w14:textId="771F84EF" w:rsidR="005832DA" w:rsidRPr="005832DA" w:rsidRDefault="00502776" w:rsidP="00D10F51">
      <w:pPr>
        <w:pStyle w:val="l-L2"/>
        <w:numPr>
          <w:ilvl w:val="0"/>
          <w:numId w:val="27"/>
        </w:numPr>
        <w:ind w:left="357" w:hanging="357"/>
      </w:pPr>
      <w:r w:rsidRPr="005832DA">
        <w:rPr>
          <w:rFonts w:cs="Arial"/>
        </w:rPr>
        <w:lastRenderedPageBreak/>
        <w:t xml:space="preserve">Zhotovitel se zavazuje uhradit smluvní pokutu ve výši </w:t>
      </w:r>
      <w:r w:rsidR="00B30175" w:rsidRPr="00744219">
        <w:rPr>
          <w:rFonts w:cs="Arial"/>
        </w:rPr>
        <w:t>0,5</w:t>
      </w:r>
      <w:r w:rsidR="008C2609">
        <w:rPr>
          <w:rFonts w:cs="Arial"/>
        </w:rPr>
        <w:t> </w:t>
      </w:r>
      <w:r w:rsidRPr="005832DA">
        <w:rPr>
          <w:rFonts w:cs="Arial"/>
        </w:rPr>
        <w:t>% z celkové ceny díla bez</w:t>
      </w:r>
      <w:r w:rsidR="008C2609">
        <w:rPr>
          <w:rFonts w:cs="Arial"/>
        </w:rPr>
        <w:t> </w:t>
      </w:r>
      <w:r w:rsidRPr="005832DA">
        <w:rPr>
          <w:rFonts w:cs="Arial"/>
        </w:rPr>
        <w:t>DPH za</w:t>
      </w:r>
      <w:r w:rsidR="005832DA">
        <w:rPr>
          <w:rFonts w:cs="Arial"/>
        </w:rPr>
        <w:t> </w:t>
      </w:r>
      <w:r w:rsidRPr="005832DA">
        <w:rPr>
          <w:rFonts w:cs="Arial"/>
        </w:rPr>
        <w:t xml:space="preserve">každý i započatý kalendářní den prodlení </w:t>
      </w:r>
      <w:r w:rsidR="0059350D" w:rsidRPr="005832DA">
        <w:rPr>
          <w:rFonts w:cs="Arial"/>
        </w:rPr>
        <w:t>po uplynutí lhůty pro</w:t>
      </w:r>
      <w:r w:rsidRPr="005832DA">
        <w:rPr>
          <w:rFonts w:cs="Arial"/>
        </w:rPr>
        <w:t xml:space="preserve"> zahájení prací dle</w:t>
      </w:r>
      <w:r w:rsidR="00402749">
        <w:rPr>
          <w:rFonts w:cs="Arial"/>
        </w:rPr>
        <w:t> </w:t>
      </w:r>
      <w:r w:rsidRPr="005832DA">
        <w:rPr>
          <w:rFonts w:cs="Arial"/>
        </w:rPr>
        <w:t>této</w:t>
      </w:r>
      <w:r w:rsidR="005832DA">
        <w:rPr>
          <w:rFonts w:cs="Arial"/>
        </w:rPr>
        <w:t> </w:t>
      </w:r>
      <w:r w:rsidRPr="005832DA">
        <w:rPr>
          <w:rFonts w:cs="Arial"/>
        </w:rPr>
        <w:t>smlouvy.</w:t>
      </w:r>
      <w:bookmarkStart w:id="33" w:name="_Ref376379666"/>
      <w:bookmarkEnd w:id="32"/>
    </w:p>
    <w:p w14:paraId="21F34C42" w14:textId="7355B190" w:rsidR="005832DA" w:rsidRPr="005832DA" w:rsidRDefault="00502776" w:rsidP="00D10F51">
      <w:pPr>
        <w:pStyle w:val="l-L2"/>
        <w:numPr>
          <w:ilvl w:val="0"/>
          <w:numId w:val="27"/>
        </w:numPr>
        <w:ind w:left="357" w:hanging="357"/>
      </w:pPr>
      <w:r w:rsidRPr="005832DA">
        <w:rPr>
          <w:rFonts w:cs="Arial"/>
        </w:rPr>
        <w:t xml:space="preserve">Zhotovitel se zavazuje uhradit smluvní pokutu ve výši </w:t>
      </w:r>
      <w:r w:rsidR="00AE0745" w:rsidRPr="00744219">
        <w:rPr>
          <w:rFonts w:cs="Arial"/>
        </w:rPr>
        <w:t>0,</w:t>
      </w:r>
      <w:r w:rsidR="00744219" w:rsidRPr="00744219">
        <w:rPr>
          <w:rFonts w:cs="Arial"/>
        </w:rPr>
        <w:t>1</w:t>
      </w:r>
      <w:r w:rsidR="008C2609">
        <w:rPr>
          <w:rFonts w:cs="Arial"/>
        </w:rPr>
        <w:t> </w:t>
      </w:r>
      <w:r w:rsidRPr="005832DA">
        <w:rPr>
          <w:rFonts w:cs="Arial"/>
        </w:rPr>
        <w:t>% z celkové ceny díla bez</w:t>
      </w:r>
      <w:r w:rsidR="008C2609">
        <w:rPr>
          <w:rFonts w:cs="Arial"/>
        </w:rPr>
        <w:t> </w:t>
      </w:r>
      <w:r w:rsidRPr="005832DA">
        <w:rPr>
          <w:rFonts w:cs="Arial"/>
        </w:rPr>
        <w:t>DPH za</w:t>
      </w:r>
      <w:r w:rsidR="005832DA">
        <w:rPr>
          <w:rFonts w:cs="Arial"/>
        </w:rPr>
        <w:t> </w:t>
      </w:r>
      <w:r w:rsidRPr="005832DA">
        <w:rPr>
          <w:rFonts w:cs="Arial"/>
        </w:rPr>
        <w:t xml:space="preserve">každý i započatý kalendářní den prodlení s dílčími </w:t>
      </w:r>
      <w:r w:rsidR="0059350D" w:rsidRPr="005832DA">
        <w:rPr>
          <w:rFonts w:cs="Arial"/>
        </w:rPr>
        <w:t>lhůtami</w:t>
      </w:r>
      <w:r w:rsidRPr="005832DA">
        <w:rPr>
          <w:rFonts w:cs="Arial"/>
        </w:rPr>
        <w:t xml:space="preserve"> jednotlivých fází </w:t>
      </w:r>
      <w:r w:rsidR="00360125" w:rsidRPr="005832DA">
        <w:rPr>
          <w:rFonts w:cs="Arial"/>
        </w:rPr>
        <w:t xml:space="preserve">plnění díla </w:t>
      </w:r>
      <w:r w:rsidRPr="005832DA">
        <w:rPr>
          <w:rFonts w:cs="Arial"/>
        </w:rPr>
        <w:t>dle</w:t>
      </w:r>
      <w:r w:rsidR="00402749">
        <w:rPr>
          <w:rFonts w:cs="Arial"/>
        </w:rPr>
        <w:t> </w:t>
      </w:r>
      <w:r w:rsidRPr="005832DA">
        <w:rPr>
          <w:rFonts w:cs="Arial"/>
        </w:rPr>
        <w:t>této</w:t>
      </w:r>
      <w:r w:rsidR="005832DA">
        <w:rPr>
          <w:rFonts w:cs="Arial"/>
        </w:rPr>
        <w:t> </w:t>
      </w:r>
      <w:r w:rsidRPr="005832DA">
        <w:rPr>
          <w:rFonts w:cs="Arial"/>
        </w:rPr>
        <w:t>smlouvy</w:t>
      </w:r>
      <w:r w:rsidRPr="005832DA">
        <w:rPr>
          <w:rFonts w:cs="Arial"/>
          <w:i/>
          <w:iCs/>
        </w:rPr>
        <w:t>.</w:t>
      </w:r>
      <w:bookmarkEnd w:id="33"/>
      <w:r w:rsidRPr="005832DA">
        <w:rPr>
          <w:rFonts w:cs="Arial"/>
          <w:i/>
          <w:iCs/>
        </w:rPr>
        <w:t xml:space="preserve"> </w:t>
      </w:r>
      <w:bookmarkStart w:id="34" w:name="_Ref376379668"/>
    </w:p>
    <w:p w14:paraId="29AA24CD" w14:textId="52461419" w:rsidR="005832DA" w:rsidRPr="005832DA" w:rsidRDefault="00502776" w:rsidP="00D10F51">
      <w:pPr>
        <w:pStyle w:val="l-L2"/>
        <w:numPr>
          <w:ilvl w:val="0"/>
          <w:numId w:val="27"/>
        </w:numPr>
        <w:ind w:left="357" w:hanging="357"/>
      </w:pPr>
      <w:r w:rsidRPr="005832DA">
        <w:rPr>
          <w:rFonts w:cs="Arial"/>
        </w:rPr>
        <w:t xml:space="preserve">Zhotovitel se zavazuje uhradit smluvní pokutu ve výši </w:t>
      </w:r>
      <w:r w:rsidR="00642C9C" w:rsidRPr="00744219">
        <w:rPr>
          <w:rFonts w:cs="Arial"/>
        </w:rPr>
        <w:t>0,5</w:t>
      </w:r>
      <w:r w:rsidR="008C2609">
        <w:rPr>
          <w:rFonts w:cs="Arial"/>
        </w:rPr>
        <w:t> </w:t>
      </w:r>
      <w:r w:rsidRPr="005832DA">
        <w:rPr>
          <w:rFonts w:cs="Arial"/>
        </w:rPr>
        <w:t>% z celkové ceny díla bez</w:t>
      </w:r>
      <w:r w:rsidR="008C2609">
        <w:rPr>
          <w:rFonts w:cs="Arial"/>
        </w:rPr>
        <w:t> </w:t>
      </w:r>
      <w:r w:rsidRPr="005832DA">
        <w:rPr>
          <w:rFonts w:cs="Arial"/>
        </w:rPr>
        <w:t>DPH</w:t>
      </w:r>
      <w:r w:rsidRPr="005832DA" w:rsidDel="00275DB5">
        <w:rPr>
          <w:rFonts w:cs="Arial"/>
        </w:rPr>
        <w:t xml:space="preserve"> </w:t>
      </w:r>
      <w:r w:rsidRPr="005832DA">
        <w:rPr>
          <w:rFonts w:cs="Arial"/>
        </w:rPr>
        <w:t>za</w:t>
      </w:r>
      <w:r w:rsidR="005832DA">
        <w:rPr>
          <w:rFonts w:cs="Arial"/>
        </w:rPr>
        <w:t> </w:t>
      </w:r>
      <w:r w:rsidRPr="005832DA">
        <w:rPr>
          <w:rFonts w:cs="Arial"/>
        </w:rPr>
        <w:t>každý i započatý kalendářní den prodlení s předáním dokončeného díla dle této smlouvy.</w:t>
      </w:r>
      <w:bookmarkEnd w:id="34"/>
    </w:p>
    <w:p w14:paraId="758739BE" w14:textId="49E9E13F" w:rsidR="005832DA" w:rsidRPr="005832DA" w:rsidRDefault="00502776" w:rsidP="00D10F51">
      <w:pPr>
        <w:pStyle w:val="l-L2"/>
        <w:numPr>
          <w:ilvl w:val="0"/>
          <w:numId w:val="27"/>
        </w:numPr>
        <w:ind w:left="357" w:hanging="357"/>
      </w:pPr>
      <w:r w:rsidRPr="005832DA">
        <w:rPr>
          <w:rFonts w:cs="Arial"/>
        </w:rPr>
        <w:t xml:space="preserve">V případě, kdy předávané dílo bude obsahovat vady a nedodělky, se zhotovitel zavazuje uhradit smluvní pokutu ve výši </w:t>
      </w:r>
      <w:r w:rsidR="002D2DAC" w:rsidRPr="00744219">
        <w:rPr>
          <w:rFonts w:cs="Arial"/>
        </w:rPr>
        <w:t>0,5</w:t>
      </w:r>
      <w:r w:rsidR="008C2609">
        <w:rPr>
          <w:rFonts w:cs="Arial"/>
        </w:rPr>
        <w:t> </w:t>
      </w:r>
      <w:r w:rsidRPr="005832DA">
        <w:rPr>
          <w:rFonts w:cs="Arial"/>
        </w:rPr>
        <w:t>% z celkové ceny díla bez DPH za každý i</w:t>
      </w:r>
      <w:r w:rsidR="008C2609">
        <w:rPr>
          <w:rFonts w:cs="Arial"/>
        </w:rPr>
        <w:t> </w:t>
      </w:r>
      <w:r w:rsidRPr="005832DA">
        <w:rPr>
          <w:rFonts w:cs="Arial"/>
        </w:rPr>
        <w:t>započatý kalendářní den prodlení se sjednan</w:t>
      </w:r>
      <w:r w:rsidR="0059350D" w:rsidRPr="005832DA">
        <w:rPr>
          <w:rFonts w:cs="Arial"/>
        </w:rPr>
        <w:t>ou</w:t>
      </w:r>
      <w:r w:rsidRPr="005832DA">
        <w:rPr>
          <w:rFonts w:cs="Arial"/>
        </w:rPr>
        <w:t xml:space="preserve"> </w:t>
      </w:r>
      <w:r w:rsidR="0059350D" w:rsidRPr="005832DA">
        <w:rPr>
          <w:rFonts w:cs="Arial"/>
        </w:rPr>
        <w:t>lhůtou pro</w:t>
      </w:r>
      <w:r w:rsidRPr="005832DA">
        <w:rPr>
          <w:rFonts w:cs="Arial"/>
        </w:rPr>
        <w:t xml:space="preserve"> odstranění vad a</w:t>
      </w:r>
      <w:r w:rsidR="008C127E" w:rsidRPr="005832DA">
        <w:rPr>
          <w:rFonts w:cs="Arial"/>
        </w:rPr>
        <w:t> </w:t>
      </w:r>
      <w:r w:rsidRPr="005832DA">
        <w:rPr>
          <w:rFonts w:cs="Arial"/>
        </w:rPr>
        <w:t>nedodělků.</w:t>
      </w:r>
    </w:p>
    <w:p w14:paraId="401D4B01" w14:textId="06FE061E" w:rsidR="00502776" w:rsidRPr="005832DA" w:rsidRDefault="00502776" w:rsidP="00D10F51">
      <w:pPr>
        <w:pStyle w:val="l-L2"/>
        <w:numPr>
          <w:ilvl w:val="0"/>
          <w:numId w:val="27"/>
        </w:numPr>
        <w:ind w:left="357" w:hanging="357"/>
      </w:pPr>
      <w:r w:rsidRPr="005832DA">
        <w:rPr>
          <w:rFonts w:cs="Arial"/>
        </w:rPr>
        <w:t xml:space="preserve">Pokud zhotovitel neodstraní objednatelem uplatněnou vadu díla ve sjednané </w:t>
      </w:r>
      <w:r w:rsidR="0059350D" w:rsidRPr="005832DA">
        <w:rPr>
          <w:rFonts w:cs="Arial"/>
        </w:rPr>
        <w:t>lhůtě</w:t>
      </w:r>
      <w:r w:rsidRPr="005832DA">
        <w:rPr>
          <w:rFonts w:cs="Arial"/>
        </w:rPr>
        <w:t>, je povinen zaplatit objednateli smluvní pokutu ve výši 0,05</w:t>
      </w:r>
      <w:r w:rsidR="00402749">
        <w:rPr>
          <w:rFonts w:cs="Arial"/>
        </w:rPr>
        <w:t> </w:t>
      </w:r>
      <w:r w:rsidRPr="005832DA">
        <w:rPr>
          <w:rFonts w:cs="Arial"/>
        </w:rPr>
        <w:t>% z celkové ceny díla bez DPH, za každou uplatněnou vadu.</w:t>
      </w:r>
    </w:p>
    <w:p w14:paraId="0AB3B07E" w14:textId="77777777" w:rsidR="001434B4" w:rsidRDefault="001434B4" w:rsidP="00D10F51">
      <w:pPr>
        <w:pStyle w:val="l-L2"/>
        <w:numPr>
          <w:ilvl w:val="0"/>
          <w:numId w:val="27"/>
        </w:numPr>
        <w:ind w:left="357" w:hanging="357"/>
      </w:pPr>
      <w:r w:rsidRPr="003C6F82">
        <w:t>Za porušení povinnosti mlčenlivosti dle této smlouvy je zhotovitel povinen zaplatit objednateli smluvní pokutu ve výši 100</w:t>
      </w:r>
      <w:r>
        <w:t> </w:t>
      </w:r>
      <w:r w:rsidRPr="003C6F82">
        <w:t>000</w:t>
      </w:r>
      <w:r>
        <w:t> </w:t>
      </w:r>
      <w:r w:rsidRPr="003C6F82">
        <w:t>Kč, a to za každý jednotlivý případ porušení povinnosti.</w:t>
      </w:r>
    </w:p>
    <w:p w14:paraId="3F42EFA0" w14:textId="7EE79AE2" w:rsidR="001434B4" w:rsidRPr="001434B4" w:rsidRDefault="00502776" w:rsidP="00D10F51">
      <w:pPr>
        <w:pStyle w:val="l-L2"/>
        <w:numPr>
          <w:ilvl w:val="0"/>
          <w:numId w:val="27"/>
        </w:numPr>
        <w:ind w:left="357" w:hanging="357"/>
      </w:pPr>
      <w:r w:rsidRPr="001434B4">
        <w:rPr>
          <w:rFonts w:cs="Arial"/>
        </w:rPr>
        <w:t xml:space="preserve">Za prodlení s uvedením </w:t>
      </w:r>
      <w:r w:rsidR="00CA5587" w:rsidRPr="001434B4">
        <w:rPr>
          <w:rFonts w:cs="Arial"/>
        </w:rPr>
        <w:t xml:space="preserve">místa plnění </w:t>
      </w:r>
      <w:r w:rsidRPr="001434B4">
        <w:rPr>
          <w:rFonts w:cs="Arial"/>
        </w:rPr>
        <w:t xml:space="preserve">do původního stavu oproti dohodnutému harmonogramu zaplatí zhotovitel objednateli smluvní pokutu ve </w:t>
      </w:r>
      <w:r w:rsidRPr="00C82934">
        <w:rPr>
          <w:rFonts w:cs="Arial"/>
        </w:rPr>
        <w:t>výši</w:t>
      </w:r>
      <w:r w:rsidR="000735AF" w:rsidRPr="00C82934">
        <w:rPr>
          <w:rFonts w:cs="Arial"/>
        </w:rPr>
        <w:t xml:space="preserve"> </w:t>
      </w:r>
      <w:r w:rsidR="00536719" w:rsidRPr="00C82934">
        <w:rPr>
          <w:rFonts w:cs="Arial"/>
        </w:rPr>
        <w:t>2</w:t>
      </w:r>
      <w:r w:rsidR="00D5232C" w:rsidRPr="00C82934">
        <w:rPr>
          <w:rFonts w:cs="Arial"/>
        </w:rPr>
        <w:t> </w:t>
      </w:r>
      <w:r w:rsidR="00536719" w:rsidRPr="00C82934">
        <w:rPr>
          <w:rFonts w:cs="Arial"/>
        </w:rPr>
        <w:t>000</w:t>
      </w:r>
      <w:r w:rsidR="00D5232C" w:rsidRPr="00C82934">
        <w:rPr>
          <w:rFonts w:cs="Arial"/>
        </w:rPr>
        <w:t> </w:t>
      </w:r>
      <w:r w:rsidR="00536719" w:rsidRPr="00C82934">
        <w:rPr>
          <w:rFonts w:cs="Arial"/>
        </w:rPr>
        <w:t>Kč</w:t>
      </w:r>
      <w:r w:rsidR="001231E3">
        <w:rPr>
          <w:rFonts w:cs="Arial"/>
        </w:rPr>
        <w:t> </w:t>
      </w:r>
      <w:r w:rsidRPr="001434B4">
        <w:rPr>
          <w:rFonts w:cs="Arial"/>
        </w:rPr>
        <w:t>za</w:t>
      </w:r>
      <w:r w:rsidR="0064618E">
        <w:rPr>
          <w:rFonts w:cs="Arial"/>
        </w:rPr>
        <w:t> </w:t>
      </w:r>
      <w:r w:rsidRPr="001434B4">
        <w:rPr>
          <w:rFonts w:cs="Arial"/>
        </w:rPr>
        <w:t>každý i započatý den prodlení</w:t>
      </w:r>
      <w:r w:rsidR="004752E1" w:rsidRPr="001434B4">
        <w:rPr>
          <w:rFonts w:cs="Arial"/>
        </w:rPr>
        <w:t>.</w:t>
      </w:r>
      <w:bookmarkStart w:id="35" w:name="_Hlk18575330"/>
    </w:p>
    <w:p w14:paraId="0DE330CA" w14:textId="77777777" w:rsidR="0012049E" w:rsidRDefault="00A16AFD" w:rsidP="0012049E">
      <w:pPr>
        <w:pStyle w:val="l-L2"/>
        <w:numPr>
          <w:ilvl w:val="0"/>
          <w:numId w:val="27"/>
        </w:numPr>
        <w:ind w:left="357" w:hanging="357"/>
      </w:pPr>
      <w:r w:rsidRPr="001434B4">
        <w:rPr>
          <w:rFonts w:cs="Arial"/>
        </w:rPr>
        <w:t>V případech nedodržení povinností zhotovitele, vyplývajících z ustanovení v</w:t>
      </w:r>
      <w:r w:rsidR="007102FD" w:rsidRPr="001434B4">
        <w:rPr>
          <w:rFonts w:cs="Arial"/>
        </w:rPr>
        <w:t> čl.</w:t>
      </w:r>
      <w:r w:rsidR="0064618E">
        <w:rPr>
          <w:rFonts w:cs="Arial"/>
        </w:rPr>
        <w:t> </w:t>
      </w:r>
      <w:r w:rsidR="007102FD" w:rsidRPr="001434B4">
        <w:rPr>
          <w:rFonts w:cs="Arial"/>
        </w:rPr>
        <w:t>VII odst.</w:t>
      </w:r>
      <w:r w:rsidR="0064618E">
        <w:rPr>
          <w:rFonts w:cs="Arial"/>
        </w:rPr>
        <w:t> </w:t>
      </w:r>
      <w:r w:rsidR="007102FD" w:rsidRPr="001434B4">
        <w:rPr>
          <w:rFonts w:cs="Arial"/>
        </w:rPr>
        <w:t xml:space="preserve">18, </w:t>
      </w:r>
      <w:r w:rsidRPr="001434B4">
        <w:rPr>
          <w:rFonts w:cs="Arial"/>
        </w:rPr>
        <w:t>čl.</w:t>
      </w:r>
      <w:r w:rsidR="0064618E">
        <w:rPr>
          <w:rFonts w:cs="Arial"/>
        </w:rPr>
        <w:t> </w:t>
      </w:r>
      <w:r w:rsidRPr="001434B4">
        <w:rPr>
          <w:rFonts w:cs="Arial"/>
        </w:rPr>
        <w:t>VIII, odst.</w:t>
      </w:r>
      <w:r w:rsidR="0064618E">
        <w:rPr>
          <w:rFonts w:cs="Arial"/>
        </w:rPr>
        <w:t> </w:t>
      </w:r>
      <w:r w:rsidRPr="001434B4">
        <w:rPr>
          <w:rFonts w:cs="Arial"/>
        </w:rPr>
        <w:t>1, čl.</w:t>
      </w:r>
      <w:r w:rsidR="0064618E">
        <w:rPr>
          <w:rFonts w:cs="Arial"/>
        </w:rPr>
        <w:t> </w:t>
      </w:r>
      <w:r w:rsidRPr="001434B4">
        <w:rPr>
          <w:rFonts w:cs="Arial"/>
        </w:rPr>
        <w:t>XII odst.</w:t>
      </w:r>
      <w:r w:rsidR="0064618E">
        <w:rPr>
          <w:rFonts w:cs="Arial"/>
        </w:rPr>
        <w:t> </w:t>
      </w:r>
      <w:r w:rsidRPr="001434B4">
        <w:rPr>
          <w:rFonts w:cs="Arial"/>
        </w:rPr>
        <w:t>4 a</w:t>
      </w:r>
      <w:r w:rsidR="0064618E">
        <w:rPr>
          <w:rFonts w:cs="Arial"/>
        </w:rPr>
        <w:t> </w:t>
      </w:r>
      <w:r w:rsidRPr="001434B4">
        <w:rPr>
          <w:rFonts w:cs="Arial"/>
        </w:rPr>
        <w:t>5 a</w:t>
      </w:r>
      <w:r w:rsidR="0064618E">
        <w:rPr>
          <w:rFonts w:cs="Arial"/>
        </w:rPr>
        <w:t> </w:t>
      </w:r>
      <w:r w:rsidRPr="001434B4">
        <w:rPr>
          <w:rFonts w:cs="Arial"/>
        </w:rPr>
        <w:t>čl.</w:t>
      </w:r>
      <w:r w:rsidR="0064618E">
        <w:rPr>
          <w:rFonts w:cs="Arial"/>
        </w:rPr>
        <w:t> </w:t>
      </w:r>
      <w:r w:rsidRPr="001434B4">
        <w:rPr>
          <w:rFonts w:cs="Arial"/>
        </w:rPr>
        <w:t>XIII, odst.</w:t>
      </w:r>
      <w:r w:rsidR="0064618E">
        <w:rPr>
          <w:rFonts w:cs="Arial"/>
        </w:rPr>
        <w:t> </w:t>
      </w:r>
      <w:r w:rsidRPr="001434B4">
        <w:rPr>
          <w:rFonts w:cs="Arial"/>
        </w:rPr>
        <w:t>5 této smlouvy, se sjednává smluvní pokuta ve výši 0,2</w:t>
      </w:r>
      <w:r w:rsidR="0064618E">
        <w:rPr>
          <w:rFonts w:cs="Arial"/>
        </w:rPr>
        <w:t> </w:t>
      </w:r>
      <w:r w:rsidRPr="001434B4">
        <w:rPr>
          <w:rFonts w:cs="Arial"/>
        </w:rPr>
        <w:t>% z ceny díla bez DPH (minimálně však 2</w:t>
      </w:r>
      <w:r w:rsidR="00384B7C" w:rsidRPr="001434B4">
        <w:rPr>
          <w:rFonts w:cs="Arial"/>
        </w:rPr>
        <w:t> </w:t>
      </w:r>
      <w:r w:rsidRPr="001434B4">
        <w:rPr>
          <w:rFonts w:cs="Arial"/>
        </w:rPr>
        <w:t>500</w:t>
      </w:r>
      <w:r w:rsidR="00384B7C" w:rsidRPr="001434B4">
        <w:rPr>
          <w:rFonts w:cs="Arial"/>
        </w:rPr>
        <w:t> </w:t>
      </w:r>
      <w:r w:rsidRPr="001434B4">
        <w:rPr>
          <w:rFonts w:cs="Arial"/>
        </w:rPr>
        <w:t>Kč bez DPH) za každý jednotlivý případ porušení povinnosti zhotovitele</w:t>
      </w:r>
      <w:bookmarkEnd w:id="35"/>
      <w:r w:rsidR="00982262" w:rsidRPr="001434B4">
        <w:rPr>
          <w:rFonts w:cs="Arial"/>
        </w:rPr>
        <w:t>.</w:t>
      </w:r>
    </w:p>
    <w:p w14:paraId="69A48308" w14:textId="5E376323" w:rsidR="0012049E" w:rsidRPr="0012049E" w:rsidRDefault="0012049E" w:rsidP="0012049E">
      <w:pPr>
        <w:pStyle w:val="l-L2"/>
        <w:numPr>
          <w:ilvl w:val="0"/>
          <w:numId w:val="27"/>
        </w:numPr>
        <w:ind w:left="357" w:hanging="357"/>
      </w:pPr>
      <w:r w:rsidRPr="0012049E">
        <w:rPr>
          <w:szCs w:val="22"/>
        </w:rPr>
        <w:t>V případě prodlení kterékoliv smluvní strany se zaplacením peněžité částky vzniká oprávněné straně nárok na úrok z prodlení ve výši patnácti tisícin procenta (0,015 %) z dlužné částky za každý i započatý den prodlení.</w:t>
      </w:r>
    </w:p>
    <w:p w14:paraId="17CCC5FE" w14:textId="77777777" w:rsidR="001434B4" w:rsidRDefault="009B7F21" w:rsidP="00D10F51">
      <w:pPr>
        <w:pStyle w:val="l-L2"/>
        <w:numPr>
          <w:ilvl w:val="0"/>
          <w:numId w:val="27"/>
        </w:numPr>
        <w:ind w:left="357" w:hanging="357"/>
      </w:pPr>
      <w:r w:rsidRPr="003C6F82">
        <w:t>Všechny výše uvedené smluvní pokuty jsou splatné do 10</w:t>
      </w:r>
      <w:r>
        <w:t> </w:t>
      </w:r>
      <w:r w:rsidRPr="003C6F82">
        <w:t>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w:t>
      </w:r>
      <w:r>
        <w:t> </w:t>
      </w:r>
      <w:r w:rsidRPr="003C6F82">
        <w:t>výši stanovené pokuty.</w:t>
      </w:r>
    </w:p>
    <w:p w14:paraId="67981C71" w14:textId="406EF8DF" w:rsidR="00502776" w:rsidRPr="001434B4" w:rsidRDefault="00502776" w:rsidP="00D10F51">
      <w:pPr>
        <w:pStyle w:val="l-L2"/>
        <w:numPr>
          <w:ilvl w:val="0"/>
          <w:numId w:val="27"/>
        </w:numPr>
        <w:ind w:left="357" w:hanging="357"/>
      </w:pPr>
      <w:r w:rsidRPr="001434B4">
        <w:rPr>
          <w:rFonts w:cs="Arial"/>
        </w:rPr>
        <w:t>Bude-li ze strany zhotovitele porušena povinnost, která je stanovena právními předpisy nebo touto smlouvou a objednatel učiní nebo opomene učinit v důsledku porušení takové</w:t>
      </w:r>
      <w:r w:rsidR="001231E3">
        <w:rPr>
          <w:rFonts w:cs="Arial"/>
        </w:rPr>
        <w:t> </w:t>
      </w:r>
      <w:r w:rsidRPr="001434B4">
        <w:rPr>
          <w:rFonts w:cs="Arial"/>
        </w:rPr>
        <w:t>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w:t>
      </w:r>
    </w:p>
    <w:p w14:paraId="62768E54" w14:textId="77777777" w:rsidR="00A1450D" w:rsidRPr="003C6F82" w:rsidRDefault="00A1450D" w:rsidP="00D10F51">
      <w:pPr>
        <w:pStyle w:val="l-L2"/>
        <w:numPr>
          <w:ilvl w:val="0"/>
          <w:numId w:val="27"/>
        </w:numPr>
        <w:ind w:left="357" w:hanging="357"/>
      </w:pPr>
      <w:bookmarkStart w:id="36" w:name="_Hlk130910950"/>
      <w:r w:rsidRPr="003C6F82">
        <w:t>Žádná ze smluvních stran nemá povinnost nahradit škodu způsobenou porušením svých</w:t>
      </w:r>
      <w:r>
        <w:t> </w:t>
      </w:r>
      <w:r w:rsidRPr="003C6F82">
        <w:t>povinností vyplývajících z této smlouvy a není v prodlení, bránila-li jí v jejich splnění některá z</w:t>
      </w:r>
      <w:r>
        <w:t> </w:t>
      </w:r>
      <w:r w:rsidRPr="003C6F82">
        <w:t>překážek vylučujících povinnost k náhradě škody ve smyslu §</w:t>
      </w:r>
      <w:r>
        <w:t> </w:t>
      </w:r>
      <w:r w:rsidRPr="003C6F82">
        <w:t>2913 odst.</w:t>
      </w:r>
      <w:r>
        <w:t> </w:t>
      </w:r>
      <w:r w:rsidRPr="003C6F82">
        <w:t>2 občanského zákoníku.</w:t>
      </w:r>
    </w:p>
    <w:p w14:paraId="054D7B6B" w14:textId="72A3DDBE" w:rsidR="00A1450D" w:rsidRDefault="00A1450D" w:rsidP="00D10F51">
      <w:pPr>
        <w:pStyle w:val="l-L2"/>
        <w:numPr>
          <w:ilvl w:val="0"/>
          <w:numId w:val="27"/>
        </w:numPr>
        <w:ind w:left="357" w:hanging="357"/>
      </w:pPr>
      <w:r w:rsidRPr="003C6F82">
        <w:t>Pokud zhotovitel využije k plnění předmětu této smlouvy poddodavatele v rozporu s</w:t>
      </w:r>
      <w:r>
        <w:t> </w:t>
      </w:r>
      <w:r w:rsidRPr="003C6F82">
        <w:t xml:space="preserve">nabídkou zhotovitele </w:t>
      </w:r>
      <w:r w:rsidR="0B18420F">
        <w:t xml:space="preserve">podané </w:t>
      </w:r>
      <w:r w:rsidRPr="003C6F82">
        <w:t xml:space="preserve">v rámci řízení na </w:t>
      </w:r>
      <w:r w:rsidR="62B8456D">
        <w:t>zadání V</w:t>
      </w:r>
      <w:r>
        <w:t>eřejn</w:t>
      </w:r>
      <w:r w:rsidR="32DF494C">
        <w:t>é</w:t>
      </w:r>
      <w:r>
        <w:t xml:space="preserve"> zakázk</w:t>
      </w:r>
      <w:r w:rsidR="11BDE0ED">
        <w:t>y</w:t>
      </w:r>
      <w:r w:rsidRPr="003C6F82">
        <w:t xml:space="preserve"> nebo bez předchozího souhlasu objednatele, kdy vyjde najevo, že zhotovitel uvedl v</w:t>
      </w:r>
      <w:r>
        <w:t> </w:t>
      </w:r>
      <w:r w:rsidRPr="003C6F82">
        <w:t xml:space="preserve">rámci </w:t>
      </w:r>
      <w:r w:rsidR="066D95A2">
        <w:t>své nabídky</w:t>
      </w:r>
      <w:r w:rsidRPr="003C6F82">
        <w:t xml:space="preserve"> nepravdivé či zkreslené informace, které by měly zřejmý vliv na výběr zhotovitele pro</w:t>
      </w:r>
      <w:r>
        <w:t> </w:t>
      </w:r>
      <w:r w:rsidRPr="003C6F82">
        <w:t>uzavření této smlouvy je objednatel oprávněn po zhotoviteli požadovat smluvní pokutu ve</w:t>
      </w:r>
      <w:r>
        <w:t> </w:t>
      </w:r>
      <w:r w:rsidRPr="003C6F82">
        <w:t>výši 100</w:t>
      </w:r>
      <w:r>
        <w:t> </w:t>
      </w:r>
      <w:r w:rsidRPr="003C6F82">
        <w:t>000</w:t>
      </w:r>
      <w:r>
        <w:t> </w:t>
      </w:r>
      <w:r w:rsidRPr="003C6F82">
        <w:t>Kč za každý jednotlivý případ porušení povinnosti.</w:t>
      </w:r>
    </w:p>
    <w:p w14:paraId="34FE5A63" w14:textId="77777777" w:rsidR="00A1450D" w:rsidRDefault="00A1450D" w:rsidP="00A1450D">
      <w:pPr>
        <w:pStyle w:val="l-L2"/>
        <w:tabs>
          <w:tab w:val="clear" w:pos="737"/>
        </w:tabs>
      </w:pPr>
    </w:p>
    <w:bookmarkEnd w:id="36"/>
    <w:p w14:paraId="4AF5DFA0" w14:textId="22A8DCD7" w:rsidR="005B4750" w:rsidRPr="00D91ACC" w:rsidRDefault="005B4750" w:rsidP="00D120CB">
      <w:pPr>
        <w:pStyle w:val="l-L1"/>
      </w:pPr>
      <w:r w:rsidRPr="00D91ACC">
        <w:t>Ukončení smlouvy</w:t>
      </w:r>
    </w:p>
    <w:p w14:paraId="41FE6CB6" w14:textId="77777777" w:rsidR="003524E9" w:rsidRPr="003C6F82" w:rsidRDefault="003524E9" w:rsidP="00D10F51">
      <w:pPr>
        <w:pStyle w:val="l-L2"/>
        <w:numPr>
          <w:ilvl w:val="0"/>
          <w:numId w:val="24"/>
        </w:numPr>
        <w:ind w:left="357" w:hanging="357"/>
      </w:pPr>
      <w:r w:rsidRPr="003C6F82">
        <w:t>Objednatel si vyhrazuje právo na odstoupení od smlouvy v případě, že zhotovitel bude v prodlení s plněním smlouvy z důvodů na straně zhotovitele delším než 30</w:t>
      </w:r>
      <w:r>
        <w:t> </w:t>
      </w:r>
      <w:r w:rsidRPr="003C6F82">
        <w:t>kalendářních dnů, nebo pokud bude provádět dílo nekvalitně, nebo v rozporu s platnými právními předpisy, nebo smlouvou.</w:t>
      </w:r>
    </w:p>
    <w:p w14:paraId="589D48B3" w14:textId="77777777" w:rsidR="003524E9" w:rsidRPr="003C6F82" w:rsidRDefault="003524E9" w:rsidP="00D10F51">
      <w:pPr>
        <w:pStyle w:val="l-L2"/>
        <w:numPr>
          <w:ilvl w:val="0"/>
          <w:numId w:val="24"/>
        </w:numPr>
        <w:ind w:left="357" w:hanging="357"/>
      </w:pPr>
      <w:r w:rsidRPr="003C6F82">
        <w:t>Objednatel je od této smlouvy oprávněn odstoupit bez jakýchkoliv sankcí, pokud mu nebude schválena částka potřebná k úhradě plnění této smlouvy ze státního rozpočtu.</w:t>
      </w:r>
    </w:p>
    <w:p w14:paraId="24FAD8EA" w14:textId="77777777" w:rsidR="003524E9" w:rsidRPr="003C6F82" w:rsidRDefault="003524E9" w:rsidP="00D10F51">
      <w:pPr>
        <w:pStyle w:val="l-L2"/>
        <w:numPr>
          <w:ilvl w:val="0"/>
          <w:numId w:val="24"/>
        </w:numPr>
        <w:ind w:left="357" w:hanging="357"/>
      </w:pPr>
      <w:r w:rsidRPr="003C6F82">
        <w:t>Objednatel je dále oprávněn odstoupit od této smlouvy:</w:t>
      </w:r>
    </w:p>
    <w:p w14:paraId="46605356" w14:textId="57FCC630" w:rsidR="003524E9" w:rsidRPr="003C6F82" w:rsidRDefault="003524E9" w:rsidP="00D10F51">
      <w:pPr>
        <w:pStyle w:val="l-L2"/>
        <w:numPr>
          <w:ilvl w:val="0"/>
          <w:numId w:val="25"/>
        </w:numPr>
      </w:pPr>
      <w:r w:rsidRPr="003C6F82">
        <w:t>v případě, že</w:t>
      </w:r>
      <w:r w:rsidR="00EF1F9B">
        <w:t xml:space="preserve"> bylo zahájeno</w:t>
      </w:r>
      <w:r w:rsidRPr="003C6F82">
        <w:t xml:space="preserve"> insolvenční řízení proti zhotovitel</w:t>
      </w:r>
      <w:r w:rsidR="00EF1F9B">
        <w:t>i</w:t>
      </w:r>
      <w:r w:rsidRPr="003C6F82">
        <w:t>, nebo zhotovitel vstoupí do</w:t>
      </w:r>
      <w:r w:rsidR="004F046B">
        <w:t> </w:t>
      </w:r>
      <w:r w:rsidRPr="003C6F82">
        <w:t>likvidace;</w:t>
      </w:r>
    </w:p>
    <w:p w14:paraId="7869EB45" w14:textId="77777777" w:rsidR="003524E9" w:rsidRPr="003C6F82" w:rsidRDefault="003524E9" w:rsidP="00D10F51">
      <w:pPr>
        <w:pStyle w:val="l-L2"/>
        <w:numPr>
          <w:ilvl w:val="0"/>
          <w:numId w:val="25"/>
        </w:numPr>
      </w:pPr>
      <w:r w:rsidRPr="003C6F82">
        <w:t>v případě podstatného porušení této smlouvy zhotovitelem, zejména v případě:</w:t>
      </w:r>
    </w:p>
    <w:p w14:paraId="1273BEE3" w14:textId="77777777" w:rsidR="003524E9" w:rsidRPr="003C6F82" w:rsidRDefault="003524E9" w:rsidP="00D10F51">
      <w:pPr>
        <w:pStyle w:val="l-L2"/>
        <w:numPr>
          <w:ilvl w:val="2"/>
          <w:numId w:val="26"/>
        </w:numPr>
        <w:ind w:left="1071" w:hanging="357"/>
      </w:pPr>
      <w:r w:rsidRPr="003C6F82">
        <w:t>prodlení s řádným zahájením prací, předáním dílčího plnění či zhotovením díla, po</w:t>
      </w:r>
      <w:r>
        <w:t> </w:t>
      </w:r>
      <w:r w:rsidRPr="003C6F82">
        <w:t>dobu delší než 30</w:t>
      </w:r>
      <w:r>
        <w:t> </w:t>
      </w:r>
      <w:r w:rsidRPr="003C6F82">
        <w:t>kalendářních dnů,</w:t>
      </w:r>
    </w:p>
    <w:p w14:paraId="7D6ED803" w14:textId="77777777" w:rsidR="003524E9" w:rsidRPr="003C6F82" w:rsidRDefault="003524E9" w:rsidP="00D10F51">
      <w:pPr>
        <w:pStyle w:val="l-L2"/>
        <w:numPr>
          <w:ilvl w:val="2"/>
          <w:numId w:val="26"/>
        </w:numPr>
        <w:ind w:left="1071" w:hanging="357"/>
      </w:pPr>
      <w:r w:rsidRPr="003C6F82">
        <w:t>prodlení s řádným protokolárním předáním díla delším než 30</w:t>
      </w:r>
      <w:r>
        <w:t> </w:t>
      </w:r>
      <w:r w:rsidRPr="003C6F82">
        <w:t>kalendářních dnů,</w:t>
      </w:r>
    </w:p>
    <w:p w14:paraId="2061EB38" w14:textId="77777777" w:rsidR="003524E9" w:rsidRPr="003C6F82" w:rsidRDefault="003524E9" w:rsidP="00D10F51">
      <w:pPr>
        <w:pStyle w:val="l-L2"/>
        <w:numPr>
          <w:ilvl w:val="2"/>
          <w:numId w:val="26"/>
        </w:numPr>
        <w:ind w:left="1071" w:hanging="357"/>
      </w:pPr>
      <w:r w:rsidRPr="003C6F82">
        <w:t>neoprávněného zastavení či přerušení prací na díle na dobu delší než 15</w:t>
      </w:r>
      <w:r>
        <w:t> </w:t>
      </w:r>
      <w:r w:rsidRPr="003C6F82">
        <w:t>kalendářních dnů v rozporu s touto smlouvou,</w:t>
      </w:r>
    </w:p>
    <w:p w14:paraId="67898E32" w14:textId="3DB21465" w:rsidR="003524E9" w:rsidRPr="003C6F82" w:rsidRDefault="003524E9" w:rsidP="00D10F51">
      <w:pPr>
        <w:pStyle w:val="l-L2"/>
        <w:numPr>
          <w:ilvl w:val="2"/>
          <w:numId w:val="26"/>
        </w:numPr>
        <w:ind w:left="1071" w:hanging="357"/>
      </w:pPr>
      <w:r w:rsidRPr="003C6F82">
        <w:t xml:space="preserve">kdy zhotovitel využil k plnění předmětu této smlouvy poddodavatele v rozporu s nabídkou zhotovitele </w:t>
      </w:r>
      <w:r w:rsidR="482EA57C">
        <w:t xml:space="preserve">podané </w:t>
      </w:r>
      <w:r w:rsidRPr="003C6F82">
        <w:t xml:space="preserve">v rámci řízení na </w:t>
      </w:r>
      <w:r w:rsidR="19969986">
        <w:t>zadání</w:t>
      </w:r>
      <w:r>
        <w:t xml:space="preserve"> </w:t>
      </w:r>
      <w:r w:rsidR="393F7953">
        <w:t>V</w:t>
      </w:r>
      <w:r>
        <w:t>eřejn</w:t>
      </w:r>
      <w:r w:rsidR="5E11891F">
        <w:t>é</w:t>
      </w:r>
      <w:r>
        <w:t xml:space="preserve"> zakázk</w:t>
      </w:r>
      <w:r w:rsidR="0325B8FA">
        <w:t>y</w:t>
      </w:r>
      <w:r w:rsidRPr="003C6F82">
        <w:t xml:space="preserve"> nebo bez</w:t>
      </w:r>
      <w:r w:rsidR="004F046B">
        <w:t> </w:t>
      </w:r>
      <w:r w:rsidRPr="003C6F82">
        <w:t>předchozího souhlasu objednatele a</w:t>
      </w:r>
      <w:r>
        <w:t> </w:t>
      </w:r>
      <w:r w:rsidRPr="003C6F82">
        <w:t>nebude-li sjednána náprava,</w:t>
      </w:r>
    </w:p>
    <w:p w14:paraId="2320FF9D" w14:textId="39D4A533" w:rsidR="003524E9" w:rsidRPr="003C6F82" w:rsidRDefault="003524E9" w:rsidP="00D10F51">
      <w:pPr>
        <w:pStyle w:val="l-L2"/>
        <w:numPr>
          <w:ilvl w:val="2"/>
          <w:numId w:val="26"/>
        </w:numPr>
        <w:ind w:left="1071" w:hanging="357"/>
      </w:pPr>
      <w:r w:rsidRPr="003C6F82">
        <w:t xml:space="preserve">kdy vyjde najevo, že zhotovitel uvedl v rámci </w:t>
      </w:r>
      <w:r w:rsidR="080D0BE1">
        <w:t>řízení na zadání Veřejné zakázky</w:t>
      </w:r>
      <w:r w:rsidRPr="003C6F82">
        <w:t xml:space="preserve"> nepravdivé či zkreslené informace, které by měly zřejmý vliv na výběr zhotovitele pro</w:t>
      </w:r>
      <w:r>
        <w:t> </w:t>
      </w:r>
      <w:r w:rsidRPr="003C6F82">
        <w:t>uzavření této smlouvy</w:t>
      </w:r>
      <w:r w:rsidRPr="00512475">
        <w:t xml:space="preserve"> </w:t>
      </w:r>
      <w:r w:rsidRPr="003C6F82">
        <w:t>a</w:t>
      </w:r>
      <w:r>
        <w:t> </w:t>
      </w:r>
      <w:r w:rsidRPr="003C6F82">
        <w:t>nebude-li sjednána náprava</w:t>
      </w:r>
      <w:r>
        <w:t>,</w:t>
      </w:r>
    </w:p>
    <w:p w14:paraId="43FAEFA5" w14:textId="77777777" w:rsidR="003524E9" w:rsidRPr="003C6F82" w:rsidRDefault="003524E9" w:rsidP="00D10F51">
      <w:pPr>
        <w:pStyle w:val="l-L2"/>
        <w:numPr>
          <w:ilvl w:val="2"/>
          <w:numId w:val="26"/>
        </w:numPr>
        <w:ind w:left="1071" w:hanging="357"/>
      </w:pPr>
      <w:r w:rsidRPr="003C6F82">
        <w:t>jiného porušení povinnosti dle této smlouvy, které nebude odstraněno ani</w:t>
      </w:r>
      <w:r>
        <w:t> </w:t>
      </w:r>
      <w:r w:rsidRPr="003C6F82">
        <w:t>v dostatečné přiměřené lhůtě 14</w:t>
      </w:r>
      <w:r>
        <w:t> </w:t>
      </w:r>
      <w:r w:rsidRPr="003C6F82">
        <w:t>kalendářních dnů.</w:t>
      </w:r>
    </w:p>
    <w:p w14:paraId="7DA34944" w14:textId="64FCE72A" w:rsidR="003524E9" w:rsidRPr="003C6F82" w:rsidRDefault="003524E9" w:rsidP="00D10F51">
      <w:pPr>
        <w:pStyle w:val="l-L2"/>
        <w:numPr>
          <w:ilvl w:val="0"/>
          <w:numId w:val="24"/>
        </w:numPr>
        <w:ind w:left="357" w:hanging="357"/>
      </w:pPr>
      <w:r w:rsidRPr="003C6F82">
        <w:t>Odstoupení od této smlouvy musí být učiněno písemným oznámením o odstoupení od</w:t>
      </w:r>
      <w:r>
        <w:t> </w:t>
      </w:r>
      <w:r w:rsidRPr="003C6F82">
        <w:t>této</w:t>
      </w:r>
      <w:r>
        <w:t> </w:t>
      </w:r>
      <w:r w:rsidRPr="003C6F82">
        <w:t xml:space="preserve">smlouvy </w:t>
      </w:r>
      <w:r w:rsidR="00EF1F9B">
        <w:t xml:space="preserve">prokazatelně doručeným </w:t>
      </w:r>
      <w:r w:rsidRPr="003C6F82">
        <w:t>druhé straně, účinky odstoupení nastávají dnem doručení oznámení druhé smluvní straně. Odstoupení od této smlouvy může být učiněno</w:t>
      </w:r>
      <w:r>
        <w:t xml:space="preserve"> </w:t>
      </w:r>
      <w:r w:rsidRPr="003C6F82">
        <w:t>i</w:t>
      </w:r>
      <w:r w:rsidR="004F046B">
        <w:t> </w:t>
      </w:r>
      <w:r w:rsidRPr="003C6F82">
        <w:t>prostřednictvím datové schránky podle zákona č.</w:t>
      </w:r>
      <w:r w:rsidR="0020365A">
        <w:t> </w:t>
      </w:r>
      <w:r w:rsidRPr="003C6F82">
        <w:t>300/2008 Sb., o elektronických úkonech a</w:t>
      </w:r>
      <w:r>
        <w:t> </w:t>
      </w:r>
      <w:r w:rsidRPr="003C6F82">
        <w:t>autorizované konverzi dokumentů, ve znění pozdějších předpisů.</w:t>
      </w:r>
    </w:p>
    <w:p w14:paraId="7C3EB83A" w14:textId="77777777" w:rsidR="003524E9" w:rsidRPr="003C6F82" w:rsidRDefault="003524E9" w:rsidP="00D10F51">
      <w:pPr>
        <w:pStyle w:val="l-L2"/>
        <w:numPr>
          <w:ilvl w:val="0"/>
          <w:numId w:val="24"/>
        </w:numPr>
        <w:ind w:left="357" w:hanging="357"/>
      </w:pPr>
      <w:bookmarkStart w:id="37" w:name="_Hlk72334899"/>
      <w:r w:rsidRPr="003C6F82">
        <w:t xml:space="preserve">V případě zániku účinnosti této smlouvy odstoupením je zhotovitel povinen okamžitě ukončit stavební činnost a vyklidit zařízení staveniště společně s opuštěním staveniště </w:t>
      </w:r>
      <w:bookmarkEnd w:id="37"/>
      <w:r w:rsidRPr="003C6F82">
        <w:t>nejpozději do</w:t>
      </w:r>
      <w:r>
        <w:t> </w:t>
      </w:r>
      <w:r w:rsidRPr="003C6F82">
        <w:t>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t> </w:t>
      </w:r>
      <w:r w:rsidRPr="003C6F82">
        <w:t>zhotovitel se zavazuje předat dosud provedené práce i</w:t>
      </w:r>
      <w:r>
        <w:t> </w:t>
      </w:r>
      <w:r w:rsidRPr="003C6F82">
        <w:t>nedokončené dodávky do 5</w:t>
      </w:r>
      <w:r>
        <w:t> </w:t>
      </w:r>
      <w:r w:rsidRPr="003C6F82">
        <w:t>kalendářních dnů ode dne účinnosti odstoupení od této smlouvy. O takovém předání a</w:t>
      </w:r>
      <w:r>
        <w:t> </w:t>
      </w:r>
      <w:r w:rsidRPr="003C6F82">
        <w:t>převzetí bude pořízen oběma stranami zápis s náležitostmi protokolu o předání a</w:t>
      </w:r>
      <w:r>
        <w:t> </w:t>
      </w:r>
      <w:r w:rsidRPr="003C6F82">
        <w:t>převzetí díla, tj. bude v něm podrobně popsán stav rozpracovanosti díla, provedeno jeho ohodnocení, vymezeny vady a nedodělky a</w:t>
      </w:r>
      <w:r>
        <w:t> </w:t>
      </w:r>
      <w:r w:rsidRPr="003C6F82">
        <w:t>sjednán způsob jejich odstranění. Objednatel má v případě odstoupení od této smlouvy i u odstranitelných vad právo požadovat slevu z ceny, namísto odstranění takových vad.</w:t>
      </w:r>
    </w:p>
    <w:p w14:paraId="0D2E7319" w14:textId="77777777" w:rsidR="003524E9" w:rsidRDefault="003524E9" w:rsidP="00D10F51">
      <w:pPr>
        <w:pStyle w:val="l-L2"/>
        <w:numPr>
          <w:ilvl w:val="0"/>
          <w:numId w:val="24"/>
        </w:numPr>
        <w:ind w:left="357" w:hanging="357"/>
      </w:pPr>
      <w:r w:rsidRPr="003C6F82">
        <w:t>Objednatel je oprávněn tuto smlouvu vypovědět i bez uvedení důvodu na základě písemné výpovědi. Výpovědní doba činí 1 kalendářní měsíc a počíná běžet od prvního dne kalendářního měsíce následujícího po doručení výpovědi druhé straně.</w:t>
      </w:r>
    </w:p>
    <w:p w14:paraId="0E9E342E" w14:textId="77777777" w:rsidR="003524E9" w:rsidRDefault="003524E9" w:rsidP="003524E9">
      <w:pPr>
        <w:pStyle w:val="l-L2"/>
        <w:tabs>
          <w:tab w:val="clear" w:pos="737"/>
        </w:tabs>
      </w:pPr>
    </w:p>
    <w:p w14:paraId="2D6459CF" w14:textId="3DD76389" w:rsidR="00943F4A" w:rsidRPr="00D91ACC" w:rsidRDefault="00943F4A" w:rsidP="00D120CB">
      <w:pPr>
        <w:pStyle w:val="l-L1"/>
      </w:pPr>
      <w:r w:rsidRPr="00D91ACC">
        <w:t>Povinnost mlčenlivosti a ochrana informací</w:t>
      </w:r>
    </w:p>
    <w:p w14:paraId="3059A09D" w14:textId="18B2E938" w:rsidR="00291726" w:rsidRPr="00CE5F03" w:rsidRDefault="00291726" w:rsidP="00D10F51">
      <w:pPr>
        <w:pStyle w:val="l-L2"/>
        <w:numPr>
          <w:ilvl w:val="0"/>
          <w:numId w:val="23"/>
        </w:numPr>
        <w:ind w:left="357" w:hanging="357"/>
      </w:pPr>
      <w:r w:rsidRPr="00CE5F03">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w:t>
      </w:r>
      <w:r w:rsidR="00EF1F9B">
        <w:t xml:space="preserve">ust. </w:t>
      </w:r>
      <w:r w:rsidRPr="00CE5F03">
        <w:t>§</w:t>
      </w:r>
      <w:r>
        <w:t> </w:t>
      </w:r>
      <w:r w:rsidRPr="00CE5F03">
        <w:t xml:space="preserve">504 občanského zákoníku a důvěrných informací ve smyslu </w:t>
      </w:r>
      <w:r w:rsidR="00EF1F9B">
        <w:t>ust.</w:t>
      </w:r>
      <w:r w:rsidR="00750E52">
        <w:t> </w:t>
      </w:r>
      <w:r w:rsidRPr="00CE5F03">
        <w:t>§1730 občanského zákoníku (dále jen „Důvěrné informace“). Tím není dotčena možnost zhotovitele uvádět činnost podle této smlouvy jako svou referenci ve svých nabídkách v</w:t>
      </w:r>
      <w:r>
        <w:t> </w:t>
      </w:r>
      <w:r w:rsidRPr="00CE5F03">
        <w:t xml:space="preserve">zákonem stanoveném rozsahu, popřípadě rozsahu stanoveném zadavatelem či organizátorem konkrétního </w:t>
      </w:r>
      <w:r>
        <w:t>výběrového nebo zadávacího řízení</w:t>
      </w:r>
      <w:r w:rsidRPr="00CE5F03">
        <w:t>.</w:t>
      </w:r>
    </w:p>
    <w:p w14:paraId="797361C7" w14:textId="77777777" w:rsidR="00291726" w:rsidRPr="003C6F82" w:rsidRDefault="00291726" w:rsidP="00D10F51">
      <w:pPr>
        <w:pStyle w:val="l-L2"/>
        <w:numPr>
          <w:ilvl w:val="0"/>
          <w:numId w:val="23"/>
        </w:numPr>
        <w:ind w:left="357" w:hanging="357"/>
      </w:pPr>
      <w:r w:rsidRPr="003C6F82">
        <w:t>Zhotovitel se zavazuje věnovat Důvěrným informacím stejnou ochranu, péči a</w:t>
      </w:r>
      <w:r>
        <w:t> </w:t>
      </w:r>
      <w:r w:rsidRPr="003C6F82">
        <w:t>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5A7AF8B7" w14:textId="77777777" w:rsidR="00291726" w:rsidRPr="003C6F82" w:rsidRDefault="00291726" w:rsidP="00D10F51">
      <w:pPr>
        <w:pStyle w:val="l-L2"/>
        <w:numPr>
          <w:ilvl w:val="0"/>
          <w:numId w:val="23"/>
        </w:numPr>
        <w:ind w:left="357" w:hanging="357"/>
      </w:pPr>
      <w:r w:rsidRPr="003C6F82">
        <w:t>Zhotovitel se zavazuje, že pokud v souvislosti s realizací této smlouvy při plnění svých</w:t>
      </w:r>
      <w:r>
        <w:t> </w:t>
      </w:r>
      <w:r w:rsidRPr="003C6F82">
        <w:t xml:space="preserve">povinností přijdou jeho pověření zaměstnanci do styku s osobními nebo citlivými údaji ve smyslu </w:t>
      </w:r>
      <w:r w:rsidRPr="003C6F82">
        <w:rPr>
          <w:iCs/>
        </w:rPr>
        <w:t>nařízení Evropského parlamentu a Rady EU</w:t>
      </w:r>
      <w:r>
        <w:rPr>
          <w:iCs/>
        </w:rPr>
        <w:t> </w:t>
      </w:r>
      <w:r w:rsidRPr="003C6F82">
        <w:rPr>
          <w:iCs/>
        </w:rPr>
        <w:t>2016/679 („GDPR“) a</w:t>
      </w:r>
      <w:r>
        <w:rPr>
          <w:iCs/>
        </w:rPr>
        <w:t> </w:t>
      </w:r>
      <w:r w:rsidRPr="003C6F82">
        <w:t>zákona č. 110/2019 Sb., o zpracování osobních údajů, učiní veškerá opatření, aby nedošlo k</w:t>
      </w:r>
      <w:r>
        <w:t> </w:t>
      </w:r>
      <w:r w:rsidRPr="003C6F82">
        <w:t>neoprávněnému nebo nahodilému přístupu k těmto údajům, k jejich změně, zničení či ztrátě, neoprávněným přenosům, k jejich jinému neoprávněnému zpracování, jakož aby i</w:t>
      </w:r>
      <w:r>
        <w:t> </w:t>
      </w:r>
      <w:r w:rsidRPr="003C6F82">
        <w:t>jinak neporušil tento zákon. Zhotovitel nese plnou odpovědnost a právní důsledky za případné porušení zákona z jeho strany.</w:t>
      </w:r>
    </w:p>
    <w:p w14:paraId="3AA47433" w14:textId="77777777" w:rsidR="00291726" w:rsidRDefault="00291726" w:rsidP="00D10F51">
      <w:pPr>
        <w:pStyle w:val="l-L2"/>
        <w:numPr>
          <w:ilvl w:val="0"/>
          <w:numId w:val="23"/>
        </w:numPr>
        <w:ind w:left="357" w:hanging="357"/>
      </w:pPr>
      <w:r w:rsidRPr="003C6F82">
        <w:t>Zhotovitel se zavazuje uhradit objednateli či třetí straně, kterou porušením povinnosti mlčenlivosti nebo jiné své povinnosti v tomto článku uvedené poškodí, veškeré škody tímto</w:t>
      </w:r>
      <w:r>
        <w:t> </w:t>
      </w:r>
      <w:r w:rsidRPr="003C6F82">
        <w:t>porušením způsobené. Povinnosti zhotovitele vyplývající z ustanovení příslušných právních předpisů o ochraně utajovaných informací nejsou ustanoveními tohoto článku dotčeny.</w:t>
      </w:r>
    </w:p>
    <w:p w14:paraId="6E7D9E85" w14:textId="77777777" w:rsidR="00291726" w:rsidRDefault="00291726" w:rsidP="00291726">
      <w:pPr>
        <w:pStyle w:val="l-L2"/>
        <w:tabs>
          <w:tab w:val="clear" w:pos="737"/>
        </w:tabs>
      </w:pPr>
    </w:p>
    <w:p w14:paraId="6E87E8DF" w14:textId="3598503E" w:rsidR="00C43A78" w:rsidRPr="00D91ACC" w:rsidRDefault="00C43A78" w:rsidP="00D120CB">
      <w:pPr>
        <w:pStyle w:val="l-L1"/>
      </w:pPr>
      <w:bookmarkStart w:id="38" w:name="_Hlk72495040"/>
      <w:r w:rsidRPr="00D91ACC">
        <w:t>Doručování a způsob komunikace, kontaktní osoby</w:t>
      </w:r>
    </w:p>
    <w:bookmarkEnd w:id="38"/>
    <w:p w14:paraId="334AFF82" w14:textId="77777777" w:rsidR="00314D67" w:rsidRPr="003C6F82" w:rsidRDefault="00314D67" w:rsidP="00D10F51">
      <w:pPr>
        <w:pStyle w:val="l-L2"/>
        <w:numPr>
          <w:ilvl w:val="0"/>
          <w:numId w:val="22"/>
        </w:numPr>
        <w:ind w:left="357" w:hanging="357"/>
        <w:rPr>
          <w:rStyle w:val="l-L2Char"/>
          <w:rFonts w:eastAsiaTheme="minorHAnsi" w:cs="Arial"/>
        </w:rPr>
      </w:pPr>
      <w:r w:rsidRPr="003C6F82">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F38E9E7" w14:textId="77777777" w:rsidR="00314D67" w:rsidRPr="003C6F82" w:rsidRDefault="00314D67" w:rsidP="00D10F51">
      <w:pPr>
        <w:pStyle w:val="l-L2"/>
        <w:numPr>
          <w:ilvl w:val="0"/>
          <w:numId w:val="22"/>
        </w:numPr>
        <w:ind w:left="357" w:hanging="357"/>
        <w:rPr>
          <w:rStyle w:val="l-L2Char"/>
          <w:rFonts w:eastAsiaTheme="minorEastAsia" w:cs="Arial"/>
        </w:rPr>
      </w:pPr>
      <w:r w:rsidRPr="003C6F82">
        <w:rPr>
          <w:rStyle w:val="l-L2Char"/>
          <w:rFonts w:eastAsiaTheme="minorEastAsia" w:cs="Arial"/>
        </w:rPr>
        <w:t>Písemnosti správně adresované se považují za doručené dnem fyzického předání písemnosti, je-li doručována osobně; nebo dnem doručení potvrzeným na doručence, je-li písemnost zasílána doporučenou poštou; nebo dnem, o němž tak stanoví zákon č.</w:t>
      </w:r>
      <w:r>
        <w:rPr>
          <w:rStyle w:val="l-L2Char"/>
          <w:rFonts w:eastAsiaTheme="minorEastAsia" w:cs="Arial"/>
        </w:rPr>
        <w:t> </w:t>
      </w:r>
      <w:r w:rsidRPr="003C6F82">
        <w:rPr>
          <w:rStyle w:val="l-L2Char"/>
          <w:rFonts w:eastAsiaTheme="minorEastAsia" w:cs="Arial"/>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5722E4B" w14:textId="77777777" w:rsidR="00314D67" w:rsidRPr="003C6F82" w:rsidRDefault="00314D67" w:rsidP="00D10F51">
      <w:pPr>
        <w:pStyle w:val="l-L2"/>
        <w:numPr>
          <w:ilvl w:val="0"/>
          <w:numId w:val="22"/>
        </w:numPr>
        <w:ind w:left="357" w:hanging="357"/>
      </w:pPr>
      <w:r w:rsidRPr="003C6F82">
        <w:t>Kontaktními osobami určenými pro poskytování součinnosti v běžném rozsahu, jsou:</w:t>
      </w:r>
    </w:p>
    <w:p w14:paraId="2866B1E3" w14:textId="77777777" w:rsidR="00314D67" w:rsidRPr="003C6F82" w:rsidRDefault="00314D67" w:rsidP="00D10F51">
      <w:pPr>
        <w:pStyle w:val="l-L2"/>
        <w:numPr>
          <w:ilvl w:val="0"/>
          <w:numId w:val="22"/>
        </w:numPr>
        <w:ind w:left="357" w:hanging="357"/>
      </w:pPr>
      <w:r w:rsidRPr="003C6F82">
        <w:t>Za objednatele:</w:t>
      </w:r>
    </w:p>
    <w:p w14:paraId="06C3259D" w14:textId="54FCEAF9" w:rsidR="00314D67" w:rsidRPr="00744219" w:rsidRDefault="00314D67" w:rsidP="00314D67">
      <w:pPr>
        <w:pStyle w:val="l-L2"/>
        <w:tabs>
          <w:tab w:val="clear" w:pos="737"/>
          <w:tab w:val="num" w:pos="851"/>
          <w:tab w:val="left" w:pos="2835"/>
        </w:tabs>
      </w:pPr>
      <w:r>
        <w:tab/>
      </w:r>
      <w:r w:rsidRPr="003C6F82">
        <w:t>Jméno/funkce:</w:t>
      </w:r>
      <w:r>
        <w:tab/>
      </w:r>
      <w:r w:rsidR="002D2DAC" w:rsidRPr="00744219">
        <w:rPr>
          <w:snapToGrid w:val="0"/>
        </w:rPr>
        <w:t>Simona Bílková</w:t>
      </w:r>
      <w:r w:rsidR="005D2261">
        <w:rPr>
          <w:snapToGrid w:val="0"/>
        </w:rPr>
        <w:t>/</w:t>
      </w:r>
      <w:r w:rsidR="0096020A">
        <w:rPr>
          <w:snapToGrid w:val="0"/>
        </w:rPr>
        <w:t>rada</w:t>
      </w:r>
    </w:p>
    <w:p w14:paraId="0786AAD7" w14:textId="2B56E640" w:rsidR="00314D67" w:rsidRPr="00744219" w:rsidRDefault="00314D67" w:rsidP="00314D67">
      <w:pPr>
        <w:pStyle w:val="l-L2"/>
        <w:tabs>
          <w:tab w:val="clear" w:pos="737"/>
          <w:tab w:val="num" w:pos="851"/>
          <w:tab w:val="left" w:pos="2835"/>
        </w:tabs>
      </w:pPr>
      <w:r w:rsidRPr="00744219">
        <w:tab/>
        <w:t>Tel.:</w:t>
      </w:r>
      <w:r w:rsidRPr="00744219">
        <w:tab/>
      </w:r>
      <w:r w:rsidR="002D2DAC" w:rsidRPr="00744219">
        <w:rPr>
          <w:snapToGrid w:val="0"/>
        </w:rPr>
        <w:t>+420 724 024 996</w:t>
      </w:r>
    </w:p>
    <w:p w14:paraId="5454B36D" w14:textId="403F9E81" w:rsidR="00314D67" w:rsidRPr="00744219" w:rsidRDefault="00314D67" w:rsidP="00314D67">
      <w:pPr>
        <w:pStyle w:val="l-L2"/>
        <w:tabs>
          <w:tab w:val="clear" w:pos="737"/>
          <w:tab w:val="num" w:pos="851"/>
          <w:tab w:val="left" w:pos="2835"/>
        </w:tabs>
      </w:pPr>
      <w:r w:rsidRPr="00744219">
        <w:lastRenderedPageBreak/>
        <w:tab/>
        <w:t>E-mail:</w:t>
      </w:r>
      <w:r w:rsidRPr="00744219">
        <w:tab/>
      </w:r>
      <w:r w:rsidR="00744219" w:rsidRPr="00744219">
        <w:rPr>
          <w:snapToGrid w:val="0"/>
        </w:rPr>
        <w:t>teplice</w:t>
      </w:r>
      <w:r w:rsidR="002D2DAC" w:rsidRPr="00744219">
        <w:rPr>
          <w:snapToGrid w:val="0"/>
        </w:rPr>
        <w:t>.</w:t>
      </w:r>
      <w:r w:rsidR="00744219" w:rsidRPr="00744219">
        <w:rPr>
          <w:snapToGrid w:val="0"/>
        </w:rPr>
        <w:t>pk</w:t>
      </w:r>
      <w:r w:rsidR="002D2DAC" w:rsidRPr="00744219">
        <w:rPr>
          <w:snapToGrid w:val="0"/>
        </w:rPr>
        <w:t>@spu.gov.cz</w:t>
      </w:r>
    </w:p>
    <w:p w14:paraId="507434B6" w14:textId="77777777" w:rsidR="00314D67" w:rsidRPr="003C6F82" w:rsidRDefault="00314D67" w:rsidP="00EF64EC">
      <w:pPr>
        <w:pStyle w:val="l-L2"/>
        <w:ind w:left="357"/>
      </w:pPr>
      <w:r w:rsidRPr="003C6F82">
        <w:t>Za zhotovitele:</w:t>
      </w:r>
    </w:p>
    <w:p w14:paraId="15171B56" w14:textId="77777777" w:rsidR="00314D67" w:rsidRPr="003C6F82" w:rsidRDefault="00314D67" w:rsidP="00314D67">
      <w:pPr>
        <w:pStyle w:val="l-L2"/>
        <w:tabs>
          <w:tab w:val="clear" w:pos="737"/>
          <w:tab w:val="num" w:pos="851"/>
          <w:tab w:val="left" w:pos="2835"/>
        </w:tabs>
      </w:pPr>
      <w:r>
        <w:tab/>
      </w:r>
      <w:r w:rsidRPr="003C6F82">
        <w:t>Jméno/funkce:</w:t>
      </w:r>
      <w:r>
        <w:tab/>
      </w:r>
      <w:r w:rsidRPr="003C6F82">
        <w:rPr>
          <w:b/>
          <w:bCs/>
          <w:snapToGrid w:val="0"/>
          <w:highlight w:val="yellow"/>
        </w:rPr>
        <w:t>[DOPLNIT]</w:t>
      </w:r>
    </w:p>
    <w:p w14:paraId="32807754" w14:textId="77777777" w:rsidR="00314D67" w:rsidRPr="003C6F82" w:rsidRDefault="00314D67" w:rsidP="00314D67">
      <w:pPr>
        <w:pStyle w:val="l-L2"/>
        <w:tabs>
          <w:tab w:val="clear" w:pos="737"/>
          <w:tab w:val="num" w:pos="851"/>
          <w:tab w:val="left" w:pos="2835"/>
        </w:tabs>
      </w:pPr>
      <w:r>
        <w:tab/>
      </w:r>
      <w:r w:rsidRPr="003C6F82">
        <w:t>Tel.:</w:t>
      </w:r>
      <w:r>
        <w:tab/>
      </w:r>
      <w:r w:rsidRPr="003C6F82">
        <w:rPr>
          <w:b/>
          <w:bCs/>
          <w:snapToGrid w:val="0"/>
          <w:highlight w:val="yellow"/>
        </w:rPr>
        <w:t>[DOPLNIT]</w:t>
      </w:r>
    </w:p>
    <w:p w14:paraId="056E9721" w14:textId="77777777" w:rsidR="00314D67" w:rsidRDefault="00314D67" w:rsidP="00314D67">
      <w:pPr>
        <w:pStyle w:val="l-L2"/>
        <w:tabs>
          <w:tab w:val="clear" w:pos="737"/>
          <w:tab w:val="num" w:pos="851"/>
          <w:tab w:val="left" w:pos="2835"/>
        </w:tabs>
        <w:rPr>
          <w:snapToGrid w:val="0"/>
        </w:rPr>
      </w:pPr>
      <w:r>
        <w:tab/>
      </w:r>
      <w:r w:rsidRPr="003C6F82">
        <w:t>E-mail:</w:t>
      </w:r>
      <w:r>
        <w:tab/>
      </w:r>
      <w:r w:rsidRPr="003C6F82">
        <w:rPr>
          <w:b/>
          <w:bCs/>
          <w:snapToGrid w:val="0"/>
          <w:highlight w:val="yellow"/>
        </w:rPr>
        <w:t>[DOPLNIT]</w:t>
      </w:r>
    </w:p>
    <w:p w14:paraId="6DDA08DE" w14:textId="77777777" w:rsidR="00314D67" w:rsidRPr="00314D67" w:rsidRDefault="00314D67" w:rsidP="00314D67">
      <w:pPr>
        <w:pStyle w:val="l-L2"/>
        <w:tabs>
          <w:tab w:val="clear" w:pos="737"/>
          <w:tab w:val="num" w:pos="851"/>
          <w:tab w:val="left" w:pos="2835"/>
        </w:tabs>
        <w:rPr>
          <w:snapToGrid w:val="0"/>
        </w:rPr>
      </w:pPr>
    </w:p>
    <w:p w14:paraId="1CFDD4BB" w14:textId="1A334A87" w:rsidR="00943F4A" w:rsidRPr="00D91ACC" w:rsidRDefault="00943F4A" w:rsidP="00D0037C">
      <w:pPr>
        <w:pStyle w:val="l-L1"/>
      </w:pPr>
      <w:r w:rsidRPr="00D91ACC">
        <w:t xml:space="preserve">Zvláštní </w:t>
      </w:r>
      <w:r w:rsidRPr="00D0037C">
        <w:t>ujednání</w:t>
      </w:r>
    </w:p>
    <w:p w14:paraId="5A5ABC7E" w14:textId="08A5F4F3" w:rsidR="00D0037C" w:rsidRDefault="0018315B" w:rsidP="00D10F51">
      <w:pPr>
        <w:pStyle w:val="l-L2"/>
        <w:numPr>
          <w:ilvl w:val="0"/>
          <w:numId w:val="21"/>
        </w:numPr>
        <w:ind w:left="357" w:hanging="357"/>
      </w:pPr>
      <w:bookmarkStart w:id="39" w:name="_Hlk125972258"/>
      <w:bookmarkStart w:id="40" w:name="_Ref376434278"/>
      <w:r w:rsidRPr="0018315B">
        <w:t>Realizace díla, termíny zahájení a dokončení díla, jsou závislé na výši finančních prostředků přidělených objednateli ze státního rozpočtu na investice pro příslušný kalendářní rok, nebo přiznání dotace z</w:t>
      </w:r>
      <w:r>
        <w:t xml:space="preserve">e </w:t>
      </w:r>
      <w:r w:rsidRPr="0018315B">
        <w:t>Strategického plánu SZP 2023-2027</w:t>
      </w:r>
      <w:bookmarkEnd w:id="39"/>
      <w:r w:rsidR="002E359D">
        <w:t>,</w:t>
      </w:r>
      <w:r w:rsidR="00D0037C" w:rsidRPr="003C6F82">
        <w:t xml:space="preserve"> tímto však není dotčeno ustanovení §</w:t>
      </w:r>
      <w:r w:rsidR="00D0037C">
        <w:t> </w:t>
      </w:r>
      <w:r w:rsidR="00D0037C" w:rsidRPr="003C6F82">
        <w:t>222 odst.</w:t>
      </w:r>
      <w:r w:rsidR="00D0037C">
        <w:t> </w:t>
      </w:r>
      <w:r w:rsidR="00D0037C" w:rsidRPr="003C6F82">
        <w:t>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w:t>
      </w:r>
      <w:r w:rsidR="004F046B">
        <w:t> </w:t>
      </w:r>
      <w:r w:rsidR="00D0037C" w:rsidRPr="003C6F82">
        <w:t>faktuře a nelze z těchto důvodů vůči objednateli uplatňovat žádné sankce. Objednatel se zavazuje, že v případě, že tato skutečnost nastane, oznámí ji neprodleně, a</w:t>
      </w:r>
      <w:r w:rsidR="00D0037C">
        <w:t> </w:t>
      </w:r>
      <w:r w:rsidR="00D0037C" w:rsidRPr="003C6F82">
        <w:t>to písemně, zhotoviteli nejpozději do 5</w:t>
      </w:r>
      <w:r w:rsidR="00D0037C">
        <w:t> </w:t>
      </w:r>
      <w:r w:rsidR="00D0037C" w:rsidRPr="003C6F82">
        <w:t>pracovních dní před původní lhůtou pro splatnost faktury, popř.</w:t>
      </w:r>
      <w:r w:rsidR="002E359D">
        <w:t> </w:t>
      </w:r>
      <w:r w:rsidR="00D0037C" w:rsidRPr="003C6F82">
        <w:t>do</w:t>
      </w:r>
      <w:r w:rsidR="002E359D">
        <w:t> </w:t>
      </w:r>
      <w:r w:rsidR="00D0037C" w:rsidRPr="003C6F82">
        <w:t>3</w:t>
      </w:r>
      <w:r w:rsidR="00D0037C">
        <w:t> </w:t>
      </w:r>
      <w:r w:rsidR="00D0037C" w:rsidRPr="003C6F82">
        <w:t>pracovních dnů od okamžiku, kdy se objednatel dověděl o vzniku této skutečnosti, nastane-li ve lhůtě kratší než 5</w:t>
      </w:r>
      <w:r w:rsidR="00D0037C">
        <w:t> </w:t>
      </w:r>
      <w:r w:rsidR="00D0037C" w:rsidRPr="003C6F82">
        <w:t>pracovních dní před původní lhůtou splatnosti faktury.</w:t>
      </w:r>
    </w:p>
    <w:p w14:paraId="27094FE6" w14:textId="0A14C874" w:rsidR="003155CF" w:rsidRPr="003C6F82" w:rsidRDefault="003155CF" w:rsidP="00D10F51">
      <w:pPr>
        <w:pStyle w:val="l-L2"/>
        <w:numPr>
          <w:ilvl w:val="0"/>
          <w:numId w:val="21"/>
        </w:numPr>
        <w:ind w:left="357" w:hanging="357"/>
      </w:pPr>
      <w:r w:rsidRPr="003C6F82">
        <w:t>Pověří-li zhotovitel provedením části díla jinou osobu (poddodavatele), má zhotovitel odpovědnost, jako by dílo prováděl sám.</w:t>
      </w:r>
    </w:p>
    <w:p w14:paraId="2B4B0080" w14:textId="77777777" w:rsidR="003155CF" w:rsidRPr="003C6F82" w:rsidRDefault="003155CF" w:rsidP="00D10F51">
      <w:pPr>
        <w:pStyle w:val="l-L2"/>
        <w:numPr>
          <w:ilvl w:val="0"/>
          <w:numId w:val="21"/>
        </w:numPr>
        <w:ind w:left="357" w:hanging="357"/>
      </w:pPr>
      <w:r w:rsidRPr="003C6F82">
        <w:t>Plnění poddodávkou nad rámec uvedený v nabídce zhotovitele na veřejnou zakázku, která je předmětem této smlouvy, musí být předem s objednatelem projednáno, odsouhlaseno. Zhotovitel je povinen ve všech poddodavatelských smlouvách zajistit závazek poddodavatelů poskytnout subjektům provádějícím audit a kontrolu, nezbytné informace týkající se poddodavatelských činností. V případě porušení tohoto ustanovení není objednatel povinen uhradit práce provedené poddodavatelem.</w:t>
      </w:r>
    </w:p>
    <w:p w14:paraId="775EEF16" w14:textId="77777777" w:rsidR="003155CF" w:rsidRPr="003C6F82" w:rsidRDefault="003155CF" w:rsidP="00D10F51">
      <w:pPr>
        <w:pStyle w:val="l-L2"/>
        <w:numPr>
          <w:ilvl w:val="0"/>
          <w:numId w:val="21"/>
        </w:numPr>
        <w:ind w:left="357" w:hanging="357"/>
      </w:pPr>
      <w:r w:rsidRPr="003C6F82">
        <w:t>Každá změna poddodavatele musí být předem s objednatelem projednána a</w:t>
      </w:r>
      <w:r>
        <w:t> </w:t>
      </w:r>
      <w:r w:rsidRPr="003C6F82">
        <w:t>odsouhlasena.</w:t>
      </w:r>
    </w:p>
    <w:p w14:paraId="10070EDD" w14:textId="7C4B0C21" w:rsidR="003155CF" w:rsidRDefault="003155CF" w:rsidP="00D10F51">
      <w:pPr>
        <w:pStyle w:val="l-L2"/>
        <w:numPr>
          <w:ilvl w:val="0"/>
          <w:numId w:val="21"/>
        </w:numPr>
        <w:ind w:left="357" w:hanging="357"/>
      </w:pPr>
      <w:r w:rsidRPr="003C6F82">
        <w:t xml:space="preserve">Ke změně poddodavatelů či dalších osob, jejichž prostřednictvím zhotovitel prokazoval jakoukoliv část kvalifikace v řízení </w:t>
      </w:r>
      <w:r>
        <w:t>vedoucí</w:t>
      </w:r>
      <w:r w:rsidR="09B8659A">
        <w:t>m</w:t>
      </w:r>
      <w:r w:rsidR="00662808">
        <w:t xml:space="preserve"> </w:t>
      </w:r>
      <w:r w:rsidRPr="003C6F82">
        <w:t>k</w:t>
      </w:r>
      <w:r w:rsidR="4CF09F43">
        <w:t xml:space="preserve"> </w:t>
      </w:r>
      <w:r w:rsidRPr="003C6F82">
        <w:t>uzavření této smlouvy, je zhotovitel oprávněn po písemném odsouhlasení ze strany objednatele a</w:t>
      </w:r>
      <w:r>
        <w:t> </w:t>
      </w:r>
      <w:r w:rsidRPr="003C6F82">
        <w:t>za předpokladu, že každý náhradní poddodavatel či osoba bude splňovat požadovanou část kvalifikace jako poddodavatel či osoba předchozí, a to ve stejném nebo větším rozsahu. Nový poddodavatel musí splňovat kvalifikaci minimálně v rozsahu, v jakém byla prokázána v řízení</w:t>
      </w:r>
      <w:r w:rsidR="0CD9E666">
        <w:t xml:space="preserve"> na zadání Veřejné zakázky</w:t>
      </w:r>
      <w:r w:rsidRPr="003C6F82">
        <w:t>.</w:t>
      </w:r>
    </w:p>
    <w:p w14:paraId="5B7345B0" w14:textId="77777777" w:rsidR="001D7555" w:rsidRPr="003C6F82" w:rsidRDefault="001D7555" w:rsidP="00D10F51">
      <w:pPr>
        <w:pStyle w:val="l-L2"/>
        <w:numPr>
          <w:ilvl w:val="0"/>
          <w:numId w:val="21"/>
        </w:numPr>
        <w:ind w:left="357" w:hanging="357"/>
      </w:pPr>
      <w:r w:rsidRPr="003C6F82">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w:t>
      </w:r>
      <w:r>
        <w:t> </w:t>
      </w:r>
      <w:r w:rsidRPr="003C6F82">
        <w:t>uplatnění a odstranění vad díla. Zhotovitel tímto souhlasí s přechodem uvedených práv objednatele na nového vlastníka stavby.</w:t>
      </w:r>
      <w:bookmarkEnd w:id="40"/>
    </w:p>
    <w:p w14:paraId="70455CC2" w14:textId="77777777" w:rsidR="001D7555" w:rsidRPr="003C6F82" w:rsidRDefault="001D7555" w:rsidP="00D10F51">
      <w:pPr>
        <w:pStyle w:val="l-L2"/>
        <w:numPr>
          <w:ilvl w:val="0"/>
          <w:numId w:val="21"/>
        </w:numPr>
        <w:ind w:left="357" w:hanging="357"/>
      </w:pPr>
      <w:r w:rsidRPr="003C6F82">
        <w:t>S výjimkou předchozího je možnost postoupení pohledávek, práv či povinností z této smlouvy na třetí stranu vyloučena, pokud se smluvní strany písemně nedohodnou jinak.</w:t>
      </w:r>
    </w:p>
    <w:p w14:paraId="300466EE" w14:textId="77777777" w:rsidR="001D7555" w:rsidRPr="003C6F82" w:rsidRDefault="001D7555" w:rsidP="00D10F51">
      <w:pPr>
        <w:pStyle w:val="l-L2"/>
        <w:numPr>
          <w:ilvl w:val="0"/>
          <w:numId w:val="21"/>
        </w:numPr>
        <w:ind w:left="357" w:hanging="357"/>
      </w:pPr>
      <w:r w:rsidRPr="003C6F82">
        <w:t>Stane-li se některé ustanovení této smlouvy neplatné či neúčinné, nedotýká se to ostatních ustanovení této smlouvy, která zůstávají platná a účinná. Smluvní strany se v</w:t>
      </w:r>
      <w:r>
        <w:t> </w:t>
      </w:r>
      <w:r w:rsidRPr="003C6F82">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54ED954A" w14:textId="77777777" w:rsidR="001D7555" w:rsidRPr="001D7555" w:rsidRDefault="001D7555" w:rsidP="00D10F51">
      <w:pPr>
        <w:pStyle w:val="l-L2"/>
        <w:numPr>
          <w:ilvl w:val="0"/>
          <w:numId w:val="21"/>
        </w:numPr>
        <w:ind w:left="357" w:hanging="357"/>
        <w:rPr>
          <w:bCs/>
        </w:rPr>
      </w:pPr>
      <w:r w:rsidRPr="003C6F82">
        <w:lastRenderedPageBreak/>
        <w:t>Vyskytnou-li se události, které jedné nebo oběma smluvním stranám částečně nebo úplně znemožní plnění jejich povinností podle této smlouvy, jsou povinny se o tomto bez zbytečného odkladu informovat a společně podniknout kroky k jejich překonání. Nesplnění této povinnosti zakládá právo na náhradu škody pro stranu, která se porušení této smlouvy v tomto bodě nedopustila.</w:t>
      </w:r>
    </w:p>
    <w:p w14:paraId="175E7745" w14:textId="77777777" w:rsidR="00BC4B12" w:rsidRPr="001D6E4A" w:rsidRDefault="00BC4B12" w:rsidP="00AE4EF7">
      <w:pPr>
        <w:jc w:val="both"/>
        <w:rPr>
          <w:rFonts w:cs="Arial"/>
          <w:bCs/>
          <w:iCs/>
        </w:rPr>
      </w:pPr>
    </w:p>
    <w:p w14:paraId="0E8362F3" w14:textId="2D710B7C" w:rsidR="00661ABF" w:rsidRPr="00D91ACC" w:rsidRDefault="004752E1" w:rsidP="00D120CB">
      <w:pPr>
        <w:pStyle w:val="l-L1"/>
        <w:rPr>
          <w:bCs/>
          <w:i/>
        </w:rPr>
      </w:pPr>
      <w:r w:rsidRPr="00D91ACC">
        <w:t>Nepodstatné změny závazku</w:t>
      </w:r>
    </w:p>
    <w:p w14:paraId="65B7A90A" w14:textId="77777777" w:rsidR="00655D72" w:rsidRPr="003C6F82" w:rsidRDefault="00655D72" w:rsidP="00D10F51">
      <w:pPr>
        <w:pStyle w:val="l-L2"/>
        <w:numPr>
          <w:ilvl w:val="0"/>
          <w:numId w:val="20"/>
        </w:numPr>
        <w:ind w:left="357" w:hanging="357"/>
      </w:pPr>
      <w:r w:rsidRPr="003C6F82">
        <w:t>Objednatel si vyhrazuje právo kdykoliv v průběhu plnění předmětu smlouvy bez uvedení důvodu snížit nebo zvýšit druh a rozsah jednotlivých prací či dodávek. Avšak vždy pouze v souladu se ZZVZ.</w:t>
      </w:r>
    </w:p>
    <w:p w14:paraId="51DCD8FF" w14:textId="77777777" w:rsidR="00655D72" w:rsidRDefault="00655D72" w:rsidP="00D10F51">
      <w:pPr>
        <w:pStyle w:val="l-L2"/>
        <w:numPr>
          <w:ilvl w:val="0"/>
          <w:numId w:val="20"/>
        </w:numPr>
        <w:ind w:left="357" w:hanging="357"/>
      </w:pPr>
      <w:r w:rsidRPr="003C6F82">
        <w:t>V případě, že objednatel bude požadovat práce, dodávky nad rámec rozsahu díla, případně omezení rozsahu díla, nebo při realizaci díla budou zjištěny skutečnosti, které nebyly v</w:t>
      </w:r>
      <w:r>
        <w:t> </w:t>
      </w:r>
      <w:r w:rsidRPr="003C6F82">
        <w:t>době podpisu této smlouvy známy nebo při realizaci díla budou zjištěny skutečnosti odlišné od</w:t>
      </w:r>
      <w:r>
        <w:t> </w:t>
      </w:r>
      <w:r w:rsidRPr="003C6F82">
        <w:t>skutečnosti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207D8BDA" w14:textId="77777777" w:rsidR="00655D72" w:rsidRPr="003C6F82" w:rsidRDefault="00655D72" w:rsidP="00D10F51">
      <w:pPr>
        <w:pStyle w:val="l-L2"/>
        <w:numPr>
          <w:ilvl w:val="0"/>
          <w:numId w:val="20"/>
        </w:numPr>
        <w:ind w:left="357" w:hanging="357"/>
      </w:pPr>
      <w:r>
        <w:t>O </w:t>
      </w:r>
      <w:r w:rsidRPr="003C6F82">
        <w:t>jakýchkoli nepodstatných změnách závazku ze smlouvy musí být předem mezi objednatelem a zhotovitelem uzavřen dodatek ke smlouvě s ujednáním o ceně a vlivu na lhůtu předání díla dle této smlouvy. Písemný dodatek ke smlouvě bude uzavřen v</w:t>
      </w:r>
      <w:r>
        <w:t> </w:t>
      </w:r>
      <w:r w:rsidRPr="003C6F82">
        <w:t>souladu s obecně závaznými právními předpisy.</w:t>
      </w:r>
    </w:p>
    <w:p w14:paraId="0B6ADC2D" w14:textId="77777777" w:rsidR="00655D72" w:rsidRPr="003C6F82" w:rsidRDefault="00655D72" w:rsidP="00D10F51">
      <w:pPr>
        <w:pStyle w:val="l-L2"/>
        <w:numPr>
          <w:ilvl w:val="0"/>
          <w:numId w:val="20"/>
        </w:numPr>
        <w:ind w:left="357" w:hanging="357"/>
      </w:pPr>
      <w:r w:rsidRPr="003C6F82">
        <w:t>Objednatel bude zhotovitelem vždy předem informován o navrhované nepodstatné změně závazku ze smlouvy (méněpráce, vícepráce). Zhotovitel není oprávněn začít s</w:t>
      </w:r>
      <w:r>
        <w:t> </w:t>
      </w:r>
      <w:r w:rsidRPr="003C6F82">
        <w:t>realizací nepodstatných změn závazku ze smlouvy předtím, než je objednatel písemně odsouhlasí včetně jejich ceny.</w:t>
      </w:r>
    </w:p>
    <w:p w14:paraId="1D8D63BF" w14:textId="77777777" w:rsidR="00655D72" w:rsidRPr="003C6F82" w:rsidRDefault="00655D72" w:rsidP="00D10F51">
      <w:pPr>
        <w:pStyle w:val="l-L2"/>
        <w:numPr>
          <w:ilvl w:val="0"/>
          <w:numId w:val="20"/>
        </w:numPr>
        <w:ind w:left="357" w:hanging="357"/>
      </w:pPr>
      <w:r w:rsidRPr="003C6F82">
        <w:t>Pokud zhotovitel provede nepodstatné změny závazku ze smlouvy bez písemného souhlasu objednatele a dodatku ke smlouvě o dílo uzavřeného s objednatelem, má objednatel právo odmítnout jejich úhradu.</w:t>
      </w:r>
    </w:p>
    <w:p w14:paraId="54384F1B" w14:textId="77777777" w:rsidR="00655D72" w:rsidRPr="003C6F82" w:rsidRDefault="00655D72" w:rsidP="00D10F51">
      <w:pPr>
        <w:pStyle w:val="l-L2"/>
        <w:numPr>
          <w:ilvl w:val="0"/>
          <w:numId w:val="20"/>
        </w:numPr>
        <w:ind w:left="357" w:hanging="357"/>
      </w:pPr>
      <w:r w:rsidRPr="003C6F82">
        <w:t xml:space="preserve">V případě nepodstatných změn díla (vícepráce, méněpráce) se k ocenění těchto prací užije cen uvedených v nabídkovém rozpočtu, který je součástí této smlouvy jako její </w:t>
      </w:r>
      <w:r>
        <w:t>P</w:t>
      </w:r>
      <w:r w:rsidRPr="003C6F82">
        <w:t>říloha č.</w:t>
      </w:r>
      <w:r>
        <w:t> </w:t>
      </w:r>
      <w:r w:rsidRPr="003C6F82">
        <w:t>2.</w:t>
      </w:r>
    </w:p>
    <w:p w14:paraId="1DB27BE9" w14:textId="77777777" w:rsidR="00231403" w:rsidRPr="003C6F82" w:rsidRDefault="00231403" w:rsidP="00D10F51">
      <w:pPr>
        <w:pStyle w:val="l-L2"/>
        <w:numPr>
          <w:ilvl w:val="0"/>
          <w:numId w:val="20"/>
        </w:numPr>
        <w:ind w:left="357" w:hanging="357"/>
      </w:pPr>
      <w:bookmarkStart w:id="41" w:name="_Hlk13049894"/>
      <w:bookmarkStart w:id="42" w:name="_Hlk13051224"/>
      <w:r w:rsidRPr="003C6F82">
        <w:t xml:space="preserve">Pokud v rámci </w:t>
      </w:r>
      <w:r w:rsidRPr="003C6F82">
        <w:rPr>
          <w:iCs/>
        </w:rPr>
        <w:t xml:space="preserve">víceprací vzniknou nové položky, které nejsou uvedeny v nabídkovém rozpočtu, stanoví se jejich tzv. odvozená cena. Tato cena bude stanovena dle následujícího vzorce: </w:t>
      </w:r>
      <w:r w:rsidRPr="003C6F82">
        <w:rPr>
          <w:i/>
          <w:iCs/>
        </w:rPr>
        <w:t xml:space="preserve">[(aktuální ceníková cena URS nové položky) x (celková nabídková cena díla dle SoD) / </w:t>
      </w:r>
      <w:r w:rsidRPr="003C6F82">
        <w:rPr>
          <w:i/>
          <w:iCs/>
          <w:sz w:val="24"/>
        </w:rPr>
        <w:t>(</w:t>
      </w:r>
      <w:r w:rsidRPr="003C6F82">
        <w:rPr>
          <w:i/>
          <w:iCs/>
        </w:rPr>
        <w:t>celková předpokládaná cena díla dle ceníku URS)].</w:t>
      </w:r>
    </w:p>
    <w:p w14:paraId="63486971" w14:textId="77777777" w:rsidR="00231403" w:rsidRPr="003C6F82" w:rsidRDefault="00231403" w:rsidP="00D10F51">
      <w:pPr>
        <w:pStyle w:val="l-L2"/>
        <w:numPr>
          <w:ilvl w:val="0"/>
          <w:numId w:val="20"/>
        </w:numPr>
        <w:ind w:left="357" w:hanging="357"/>
      </w:pPr>
      <w:bookmarkStart w:id="43" w:name="_Hlk13049910"/>
      <w:bookmarkEnd w:id="41"/>
      <w:r w:rsidRPr="003C6F82">
        <w:rPr>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3C6F82">
        <w:rPr>
          <w:i/>
          <w:iCs/>
        </w:rPr>
        <w:t>[(celková nabídková cena díla dle SoD) / (celková předpokládaná cena díla dle ceníku URS)].</w:t>
      </w:r>
    </w:p>
    <w:bookmarkEnd w:id="42"/>
    <w:bookmarkEnd w:id="43"/>
    <w:p w14:paraId="6C01FF0C" w14:textId="1F0EF312" w:rsidR="00231403" w:rsidRPr="003C6F82" w:rsidRDefault="00231403" w:rsidP="00D10F51">
      <w:pPr>
        <w:pStyle w:val="l-L2"/>
        <w:numPr>
          <w:ilvl w:val="0"/>
          <w:numId w:val="20"/>
        </w:numPr>
        <w:ind w:left="357" w:hanging="357"/>
      </w:pPr>
      <w:r w:rsidRPr="003C6F82">
        <w:t>Bez ohledu na předchozí ustanovení budou nepodstatné změny závazku ze smlouvy (vícepráce, méněpráce) vždy řešeny v souladu se ZZVZ (§</w:t>
      </w:r>
      <w:r w:rsidR="00A51801">
        <w:t> </w:t>
      </w:r>
      <w:r w:rsidRPr="003C6F82">
        <w:t>222).</w:t>
      </w:r>
    </w:p>
    <w:p w14:paraId="23A257E3" w14:textId="4D9F75CA" w:rsidR="00231403" w:rsidRPr="003C6F82" w:rsidRDefault="00231403" w:rsidP="00D10F51">
      <w:pPr>
        <w:pStyle w:val="l-L2"/>
        <w:numPr>
          <w:ilvl w:val="0"/>
          <w:numId w:val="20"/>
        </w:numPr>
        <w:ind w:left="357" w:hanging="357"/>
      </w:pPr>
      <w:r w:rsidRPr="003C6F82">
        <w:t>Součástí veškerých případných nepodstatných změn závazku ze smlouvy bude položkový nabídkový rozpočet, a</w:t>
      </w:r>
      <w:r w:rsidR="00FB0390">
        <w:t> </w:t>
      </w:r>
      <w:r w:rsidRPr="003C6F82">
        <w:t>to i</w:t>
      </w:r>
      <w:r w:rsidR="00FB0390">
        <w:t> </w:t>
      </w:r>
      <w:r w:rsidRPr="003C6F82">
        <w:t>v</w:t>
      </w:r>
      <w:r w:rsidR="00FB0390">
        <w:t> </w:t>
      </w:r>
      <w:r w:rsidRPr="003C6F82">
        <w:t xml:space="preserve">elektronické podobě ve formátu </w:t>
      </w:r>
      <w:proofErr w:type="spellStart"/>
      <w:r w:rsidR="00DC52C8">
        <w:t>xlsx</w:t>
      </w:r>
      <w:proofErr w:type="spellEnd"/>
      <w:r w:rsidR="00DC52C8">
        <w:t xml:space="preserve">, nebo </w:t>
      </w:r>
      <w:proofErr w:type="spellStart"/>
      <w:r w:rsidRPr="003C6F82">
        <w:t>unixml</w:t>
      </w:r>
      <w:proofErr w:type="spellEnd"/>
      <w:r w:rsidRPr="003C6F82">
        <w:t xml:space="preserve"> (specifikace na</w:t>
      </w:r>
      <w:r>
        <w:t> </w:t>
      </w:r>
      <w:hyperlink r:id="rId18" w:history="1">
        <w:r w:rsidRPr="007436E5">
          <w:rPr>
            <w:rStyle w:val="Hypertextovodkaz"/>
            <w:rFonts w:cs="Arial"/>
          </w:rPr>
          <w:t>www.unixml.cz</w:t>
        </w:r>
      </w:hyperlink>
      <w:r w:rsidRPr="003C6F82">
        <w:t>) pro každou stavbu (stavební objekt) zvlášť.</w:t>
      </w:r>
    </w:p>
    <w:p w14:paraId="27A0FBA9" w14:textId="410FA1CA" w:rsidR="009C6A38" w:rsidRDefault="009C6A38" w:rsidP="00D10F51">
      <w:pPr>
        <w:pStyle w:val="l-L2"/>
        <w:numPr>
          <w:ilvl w:val="0"/>
          <w:numId w:val="20"/>
        </w:numPr>
        <w:ind w:left="357" w:hanging="357"/>
      </w:pPr>
      <w:r w:rsidRPr="003C6F82">
        <w:t xml:space="preserve">Objednatel si vyhrazuje změnu zhotovitele v průběhu plnění veřejné zakázky, Objednatel však vyhrazenou změnu nemusí využít a může se rozhodnout provést nové </w:t>
      </w:r>
      <w:r>
        <w:t>řízení</w:t>
      </w:r>
      <w:r w:rsidR="3488024A">
        <w:t xml:space="preserve"> vedoucí k zadání Veřejné zakázky</w:t>
      </w:r>
      <w:r>
        <w:t>.</w:t>
      </w:r>
      <w:r w:rsidRPr="003C6F82">
        <w:t xml:space="preserve"> Podmínky pro tuto změnu a způsob určení nového Zhotovitele je jednoznačně vymezen v Zadávací dokumentaci.</w:t>
      </w:r>
    </w:p>
    <w:p w14:paraId="30A7E34B" w14:textId="77777777" w:rsidR="009C6A38" w:rsidRDefault="009C6A38" w:rsidP="009C6A38">
      <w:pPr>
        <w:pStyle w:val="l-L2"/>
        <w:tabs>
          <w:tab w:val="clear" w:pos="737"/>
        </w:tabs>
      </w:pPr>
    </w:p>
    <w:p w14:paraId="55773926" w14:textId="1BD7672D" w:rsidR="00943F4A" w:rsidRPr="00D91ACC" w:rsidRDefault="00943F4A" w:rsidP="00C77F7A">
      <w:pPr>
        <w:pStyle w:val="l-L1"/>
      </w:pPr>
      <w:r w:rsidRPr="00D91ACC">
        <w:t xml:space="preserve">Závěrečná </w:t>
      </w:r>
      <w:r w:rsidRPr="00C77F7A">
        <w:t>ustanovení</w:t>
      </w:r>
    </w:p>
    <w:p w14:paraId="5FBD6099" w14:textId="77777777" w:rsidR="00174754" w:rsidRDefault="00174754" w:rsidP="00D10F51">
      <w:pPr>
        <w:pStyle w:val="l-L2"/>
        <w:numPr>
          <w:ilvl w:val="0"/>
          <w:numId w:val="19"/>
        </w:numPr>
        <w:ind w:left="357" w:hanging="357"/>
      </w:pPr>
      <w:r w:rsidRPr="003C6F82">
        <w:t>Práva a povinnosti smluvních stran touto smlouvou výslovně neupravené se řídí občanským zákoníkem.</w:t>
      </w:r>
    </w:p>
    <w:p w14:paraId="18B4A836" w14:textId="62F7CE52" w:rsidR="0018315B" w:rsidRPr="0018315B" w:rsidRDefault="0018315B" w:rsidP="0014192D">
      <w:pPr>
        <w:pStyle w:val="l-L2"/>
        <w:numPr>
          <w:ilvl w:val="0"/>
          <w:numId w:val="19"/>
        </w:numPr>
        <w:ind w:left="357" w:hanging="357"/>
      </w:pPr>
      <w:r w:rsidRPr="0018315B">
        <w:t>V případě změny podmínek poskytování dotací ze Strategického plánu SZP na období 2023–2027, které by měly vliv na některá ustanovení této smlouvy, je objednatel oprávněn požadovat po zhotoviteli uzavření dodatku k této smlouvě.</w:t>
      </w:r>
    </w:p>
    <w:p w14:paraId="2311282D" w14:textId="28CD862A" w:rsidR="000B60B0" w:rsidRPr="00BD3BFF" w:rsidRDefault="00D77663" w:rsidP="00C27FB8">
      <w:pPr>
        <w:pStyle w:val="l-L2"/>
        <w:numPr>
          <w:ilvl w:val="0"/>
          <w:numId w:val="19"/>
        </w:numPr>
        <w:ind w:left="357" w:hanging="357"/>
      </w:pPr>
      <w:r w:rsidRPr="00BD3BFF">
        <w:t xml:space="preserve">Smluvní strany jsou si plně vědomy zákonné povinnosti </w:t>
      </w:r>
      <w:r w:rsidR="00EB05CC" w:rsidRPr="00BD3BFF">
        <w:t>uveřejnit dle zákona č. 340/2015 Sb., o zvláštních podmínkách účinnosti některých smluv, uveřejňování těchto smluv a o registru smluv (zákon o registru smluv)</w:t>
      </w:r>
      <w:r w:rsidRPr="00BD3BFF">
        <w:t xml:space="preserve">, ve znění pozdějších předpisů tuto smlouvu včetně všech případných dohod a dodatků, kterými se tato smlouva doplňuje, mění, nahrazuje nebo ruší, a to prostřednictvím registru smluv. Smluvní strany se dále dohodly, že tuto smlouvu zašle správci registru smluv k uveřejnění prostřednictvím registru smluv </w:t>
      </w:r>
      <w:r w:rsidR="00B9681E" w:rsidRPr="00BD3BFF">
        <w:t>objednatel.</w:t>
      </w:r>
    </w:p>
    <w:p w14:paraId="724E3103" w14:textId="77777777" w:rsidR="0014192D" w:rsidRDefault="00174754" w:rsidP="0014192D">
      <w:pPr>
        <w:pStyle w:val="l-L2"/>
        <w:numPr>
          <w:ilvl w:val="0"/>
          <w:numId w:val="19"/>
        </w:numPr>
        <w:ind w:left="357" w:hanging="357"/>
      </w:pPr>
      <w:r w:rsidRPr="003C6F82">
        <w:t>Smluvní strany berou na vědomí a souhlasí s tím, že tato smlouva, včetně jejích případných změn, bude zveřejněna na základě zákona č.</w:t>
      </w:r>
      <w:r>
        <w:t> </w:t>
      </w:r>
      <w:r w:rsidRPr="003C6F82">
        <w:t>106/1999 Sb., o svobodném přístupu k</w:t>
      </w:r>
      <w:r>
        <w:t> </w:t>
      </w:r>
      <w:r w:rsidRPr="003C6F82">
        <w:t>informacím, ve znění pozdějších předpisů, vyjma informací uvedených v</w:t>
      </w:r>
      <w:r w:rsidR="00EF1F9B">
        <w:t> ust.</w:t>
      </w:r>
      <w:r>
        <w:t> </w:t>
      </w:r>
      <w:r w:rsidRPr="003C6F82">
        <w:t>§</w:t>
      </w:r>
      <w:r>
        <w:t> </w:t>
      </w:r>
      <w:r w:rsidRPr="003C6F82">
        <w:t xml:space="preserve">7 </w:t>
      </w:r>
      <w:r>
        <w:noBreakHyphen/>
      </w:r>
      <w:r w:rsidRPr="003C6F82">
        <w:t xml:space="preserve"> §</w:t>
      </w:r>
      <w:r>
        <w:t> </w:t>
      </w:r>
      <w:r w:rsidRPr="003C6F82">
        <w:t>11 zákona. Veškeré údaje, které požívají ochrany dle zvláštních zákonů, zejména osobní a citlivé údaje, obchodní tajemství, aj. budou anonymizovány.</w:t>
      </w:r>
      <w:bookmarkStart w:id="44" w:name="_Hlk125972308"/>
    </w:p>
    <w:p w14:paraId="4E4D9DFB" w14:textId="77777777" w:rsidR="0014192D" w:rsidRDefault="00311E83" w:rsidP="0014192D">
      <w:pPr>
        <w:pStyle w:val="l-L2"/>
        <w:numPr>
          <w:ilvl w:val="0"/>
          <w:numId w:val="19"/>
        </w:numPr>
        <w:ind w:left="357" w:hanging="357"/>
      </w:pPr>
      <w:r w:rsidRPr="00311E83">
        <w:t xml:space="preserve">Smlouva nabývá platnosti dnem podpisu smluvních stran a účinnosti dnem zaregistrování Žádosti o dotaci ze Strategického plánu SZP na období 2023–2027 </w:t>
      </w:r>
      <w:r w:rsidRPr="00BD3BFF">
        <w:t>poté, co smlouva byla uveřejněna v registru smluv.</w:t>
      </w:r>
    </w:p>
    <w:p w14:paraId="4B2E58BA" w14:textId="605024D3" w:rsidR="00311E83" w:rsidRPr="0014192D" w:rsidRDefault="00311E83" w:rsidP="0014192D">
      <w:pPr>
        <w:pStyle w:val="l-L2"/>
        <w:numPr>
          <w:ilvl w:val="0"/>
          <w:numId w:val="19"/>
        </w:numPr>
        <w:ind w:left="357" w:hanging="357"/>
      </w:pPr>
      <w:r w:rsidRPr="00311E83">
        <w:t>V případě, že objednatel z důvodu nesplnění podmínek pro udělení dotace ze Strategického plánu SZP na období 2023–2027 nebo z důvodu nepředvídané události nezaregistruje Žádost o dotaci ze Strategického plánu SZP na období 2023–2027, avšak objednateli se podaří zajistit jiný zdroj financování (finanční prostředky na úhradu díla), a to ve lhůtě do 2 let ode dne uzavření této smlouvy, tak tato smlouva nabývá platnosti dnem podpisu smluvních stran a plnění smlouvy bude zahájeno dnem, kdy bude zhotoviteli doručeno písemné prohlášení objednatele o zajištění jiného zdroje financování poté, co byla tato smlouva uveřejněna v</w:t>
      </w:r>
      <w:r w:rsidR="00D77663">
        <w:t> </w:t>
      </w:r>
      <w:r w:rsidRPr="00311E83">
        <w:t>registru smluv. Písemné prohlášení objednatele dle předchozí věty bude obsahovat výzvu k</w:t>
      </w:r>
      <w:r w:rsidR="00D77663">
        <w:t> </w:t>
      </w:r>
      <w:r w:rsidRPr="00311E83">
        <w:t>zahájení plnění. V případě změny financování díla smluvní strany uzavřou dodatek této</w:t>
      </w:r>
      <w:r w:rsidR="00D77663">
        <w:t> </w:t>
      </w:r>
      <w:r w:rsidRPr="00311E83">
        <w:t>smlouvy, kterým se mění práva a povinnosti, které vyplývaly z financování ze zdrojů Strategického plánu SZP na období 2023–2027. Pokud nebude uvedené písemné prohlášení objednatele doručeno dodavateli ve lhůtě dvou let ode dne uzavření předmětné smlouvy o</w:t>
      </w:r>
      <w:r w:rsidR="00D77663">
        <w:t> </w:t>
      </w:r>
      <w:r w:rsidRPr="00311E83">
        <w:t>dílo, platnost předmětné smlouvy o dílo zanikne.</w:t>
      </w:r>
    </w:p>
    <w:bookmarkEnd w:id="44"/>
    <w:p w14:paraId="0684A776" w14:textId="77777777" w:rsidR="00174754" w:rsidRPr="003C6F82" w:rsidRDefault="00174754" w:rsidP="00D10F51">
      <w:pPr>
        <w:pStyle w:val="l-L2"/>
        <w:numPr>
          <w:ilvl w:val="0"/>
          <w:numId w:val="19"/>
        </w:numPr>
        <w:ind w:left="357" w:hanging="357"/>
      </w:pPr>
      <w:r w:rsidRPr="003C6F82">
        <w:t>Ustanovení smlouvy je možno měnit nebo zrušit pouze písemnou formou – dodatkem podepsaným oprávněnými zástupci obou smluvních stran. Ukončením účinnosti této smlouvy nejsou dotčena ustanovení smlouvy týkající se převodu vlastnického práva, nároků z odpovědnosti za vady a ze záruky za jakost, nároků z odpovědnosti za škodu a</w:t>
      </w:r>
      <w:r>
        <w:t> </w:t>
      </w:r>
      <w:r w:rsidRPr="003C6F82">
        <w:t>nároků ze</w:t>
      </w:r>
      <w:r>
        <w:t> </w:t>
      </w:r>
      <w:r w:rsidRPr="003C6F82">
        <w:t>smluvních pokut, ustanovení o povinnosti mlčenlivosti a ochraně informací, ani další ustanovení a nároky, z jejichž povahy vyplývá, že mají trvat i po zániku této smlouvy.</w:t>
      </w:r>
    </w:p>
    <w:p w14:paraId="0CA54DFF" w14:textId="77777777" w:rsidR="00C77F7A" w:rsidRPr="003C6F82" w:rsidRDefault="00C77F7A" w:rsidP="00D10F51">
      <w:pPr>
        <w:pStyle w:val="l-L2"/>
        <w:numPr>
          <w:ilvl w:val="0"/>
          <w:numId w:val="19"/>
        </w:numPr>
        <w:ind w:left="357" w:hanging="357"/>
      </w:pPr>
      <w:r w:rsidRPr="003C6F82">
        <w:t>Nedílnou součást smlouvy tvoří tyto přílohy:</w:t>
      </w:r>
    </w:p>
    <w:p w14:paraId="3CADF938" w14:textId="126714DB" w:rsidR="00C77F7A" w:rsidRPr="003C6F82" w:rsidRDefault="00C77F7A" w:rsidP="00C77F7A">
      <w:pPr>
        <w:pStyle w:val="l-L2"/>
        <w:tabs>
          <w:tab w:val="clear" w:pos="737"/>
          <w:tab w:val="left" w:pos="851"/>
        </w:tabs>
        <w:ind w:left="851" w:hanging="851"/>
      </w:pPr>
      <w:r>
        <w:tab/>
      </w:r>
      <w:r w:rsidRPr="003C6F82">
        <w:t>Příloh</w:t>
      </w:r>
      <w:r>
        <w:t>a</w:t>
      </w:r>
      <w:r w:rsidRPr="003C6F82">
        <w:t xml:space="preserve"> č.</w:t>
      </w:r>
      <w:r w:rsidR="0020365A">
        <w:t> </w:t>
      </w:r>
      <w:r w:rsidRPr="003C6F82">
        <w:t>1</w:t>
      </w:r>
      <w:r>
        <w:t xml:space="preserve"> - S</w:t>
      </w:r>
      <w:r w:rsidRPr="003C6F82">
        <w:t>pecifikace díla a závazný harmonogram postupu prací</w:t>
      </w:r>
      <w:r>
        <w:t>,</w:t>
      </w:r>
    </w:p>
    <w:p w14:paraId="793E9B0D" w14:textId="337E61A9" w:rsidR="00C77F7A" w:rsidRPr="003C6F82" w:rsidRDefault="00C77F7A" w:rsidP="00C77F7A">
      <w:pPr>
        <w:pStyle w:val="l-L2"/>
        <w:tabs>
          <w:tab w:val="clear" w:pos="737"/>
          <w:tab w:val="left" w:pos="851"/>
        </w:tabs>
        <w:ind w:left="851" w:hanging="851"/>
      </w:pPr>
      <w:r>
        <w:tab/>
      </w:r>
      <w:r w:rsidRPr="003C6F82">
        <w:t>Příloh</w:t>
      </w:r>
      <w:r>
        <w:t>a</w:t>
      </w:r>
      <w:r w:rsidRPr="003C6F82">
        <w:t xml:space="preserve"> č.</w:t>
      </w:r>
      <w:r w:rsidR="0020365A">
        <w:t> </w:t>
      </w:r>
      <w:r w:rsidRPr="003C6F82">
        <w:t xml:space="preserve">2 </w:t>
      </w:r>
      <w:r>
        <w:t>- P</w:t>
      </w:r>
      <w:r w:rsidRPr="003C6F82">
        <w:t>oložkový nabídkový rozpočet zhotovitele včetně závazných jednotkových cen (oceněný soupis stavebních prací, dodávek a</w:t>
      </w:r>
      <w:r>
        <w:t> </w:t>
      </w:r>
      <w:r w:rsidRPr="003C6F82">
        <w:t>služeb s výkazem výměr)</w:t>
      </w:r>
      <w:r>
        <w:t>,</w:t>
      </w:r>
    </w:p>
    <w:p w14:paraId="38D8BEFC" w14:textId="77777777" w:rsidR="00C77F7A" w:rsidRDefault="00C77F7A" w:rsidP="00D10F51">
      <w:pPr>
        <w:pStyle w:val="l-L2"/>
        <w:numPr>
          <w:ilvl w:val="0"/>
          <w:numId w:val="19"/>
        </w:numPr>
        <w:ind w:left="357" w:hanging="357"/>
      </w:pPr>
      <w:r w:rsidRPr="003C6F82">
        <w:t>Zhotovitel je povinen poskytovat plnění dle této Smlouvy a Dílo musí mít vlastnosti v souladu s požadavky uvedenými zejména v této Smlouvě a v Zadávací dokumentaci.</w:t>
      </w:r>
    </w:p>
    <w:p w14:paraId="6E23924D" w14:textId="77777777" w:rsidR="00C77F7A" w:rsidRDefault="00C77F7A" w:rsidP="00D10F51">
      <w:pPr>
        <w:pStyle w:val="l-L2"/>
        <w:numPr>
          <w:ilvl w:val="0"/>
          <w:numId w:val="19"/>
        </w:numPr>
        <w:ind w:left="357" w:hanging="357"/>
      </w:pPr>
      <w:r w:rsidRPr="003C6F82">
        <w:lastRenderedPageBreak/>
        <w:t>Zhotovitel ke dni podpisu této smlouvy prohlašuje, že není v úpadku dle platného a</w:t>
      </w:r>
      <w:r>
        <w:t> </w:t>
      </w:r>
      <w:r w:rsidRPr="003C6F82">
        <w:t>účinného insolvenčního zákona ani v likvidaci, a zavazuje se udržovat toto prohlášení v pravdivosti a</w:t>
      </w:r>
      <w:r>
        <w:t> </w:t>
      </w:r>
      <w:r w:rsidRPr="003C6F82">
        <w:t>objednatele bezodkladně informovat o všech skutečnostech, které mohou mít dopad na pravdivost, úplnost nebo přesnost předmětného prohlášení a</w:t>
      </w:r>
      <w:r>
        <w:t> </w:t>
      </w:r>
      <w:r w:rsidRPr="003C6F82">
        <w:t>o</w:t>
      </w:r>
      <w:r>
        <w:t> </w:t>
      </w:r>
      <w:r w:rsidRPr="003C6F82">
        <w:t>změnách v jeho kvalifikaci, kterou prokázal v rámci své nabídky na plnění veřejné zakázky.</w:t>
      </w:r>
    </w:p>
    <w:p w14:paraId="65B07C1F" w14:textId="77777777" w:rsidR="00C77F7A" w:rsidRDefault="00C77F7A" w:rsidP="00D10F51">
      <w:pPr>
        <w:pStyle w:val="l-L2"/>
        <w:numPr>
          <w:ilvl w:val="0"/>
          <w:numId w:val="19"/>
        </w:numPr>
        <w:ind w:left="357" w:hanging="357"/>
      </w:pPr>
      <w:r w:rsidRPr="003C6F82">
        <w:t>V případě jakéhokoliv rozporu mezi zněním přílohy a vlastní smlouvy má přednost znění smlouvy.</w:t>
      </w:r>
      <w:bookmarkStart w:id="45" w:name="_Hlk71731816"/>
    </w:p>
    <w:bookmarkEnd w:id="45"/>
    <w:p w14:paraId="1FA43948" w14:textId="23776A20" w:rsidR="00CF3C51" w:rsidRDefault="00C77F7A" w:rsidP="00D10F51">
      <w:pPr>
        <w:pStyle w:val="l-L2"/>
        <w:numPr>
          <w:ilvl w:val="0"/>
          <w:numId w:val="19"/>
        </w:numPr>
        <w:ind w:left="357" w:hanging="357"/>
      </w:pPr>
      <w:r w:rsidRPr="003C6F82">
        <w:t>Smluvní strany po jejím přečtení prohlašují, že tato smlouva byla sepsána na základě pravdivých údajů, nebyla ujednána v tísni ani za jinak jednostranně nevýhodných podmínek</w:t>
      </w:r>
      <w:r w:rsidR="00CF3C51" w:rsidRPr="003C6F82">
        <w:t>.</w:t>
      </w:r>
    </w:p>
    <w:p w14:paraId="7F7BEE7F" w14:textId="3C732AA3" w:rsidR="288A98CF" w:rsidRDefault="288A98CF" w:rsidP="0261611B">
      <w:pPr>
        <w:pStyle w:val="l-L2"/>
        <w:numPr>
          <w:ilvl w:val="0"/>
          <w:numId w:val="19"/>
        </w:numPr>
        <w:ind w:left="357" w:hanging="357"/>
        <w:rPr>
          <w:szCs w:val="22"/>
        </w:rPr>
      </w:pPr>
      <w:r w:rsidRPr="0261611B">
        <w:rPr>
          <w:szCs w:val="22"/>
        </w:rPr>
        <w:t xml:space="preserve">Zhotovitel prohlašuje, že on </w:t>
      </w:r>
      <w:r w:rsidRPr="0075369D">
        <w:rPr>
          <w:szCs w:val="22"/>
        </w:rPr>
        <w:t xml:space="preserve">sám ani jeho případný </w:t>
      </w:r>
      <w:r w:rsidRPr="0075369D">
        <w:rPr>
          <w:color w:val="000000" w:themeColor="text1"/>
          <w:szCs w:val="22"/>
        </w:rPr>
        <w:t>poddodavatel</w:t>
      </w:r>
      <w:r w:rsidRPr="0075369D">
        <w:rPr>
          <w:szCs w:val="22"/>
        </w:rPr>
        <w:t>, prostřednictvím něhož prokazoval kvalifikaci v řízení na zadání Veřejné zakázky, nebo</w:t>
      </w:r>
      <w:r w:rsidRPr="0261611B">
        <w:rPr>
          <w:szCs w:val="22"/>
        </w:rPr>
        <w:t xml:space="preserve">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w:t>
      </w:r>
      <w:r w:rsidR="3FBAE9CF" w:rsidRPr="0261611B">
        <w:rPr>
          <w:szCs w:val="22"/>
        </w:rPr>
        <w:t xml:space="preserve">v </w:t>
      </w:r>
      <w:r w:rsidRPr="0261611B">
        <w:rPr>
          <w:szCs w:val="22"/>
        </w:rPr>
        <w:t>obchodní společnosti.</w:t>
      </w:r>
    </w:p>
    <w:p w14:paraId="0D68602E" w14:textId="5C00F58F" w:rsidR="288A98CF" w:rsidRDefault="288A98CF" w:rsidP="0261611B">
      <w:pPr>
        <w:pStyle w:val="l-L2"/>
        <w:numPr>
          <w:ilvl w:val="0"/>
          <w:numId w:val="19"/>
        </w:numPr>
        <w:ind w:left="357" w:hanging="357"/>
        <w:rPr>
          <w:rFonts w:eastAsia="Arial" w:cs="Arial"/>
          <w:color w:val="201F1E"/>
          <w:szCs w:val="22"/>
        </w:rPr>
      </w:pPr>
      <w:r w:rsidRPr="0261611B">
        <w:rPr>
          <w:rFonts w:eastAsia="Arial" w:cs="Arial"/>
          <w:color w:val="000000" w:themeColor="text1"/>
          <w:szCs w:val="22"/>
        </w:rPr>
        <w:t xml:space="preserve">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 </w:t>
      </w:r>
      <w:r w:rsidRPr="0261611B">
        <w:rPr>
          <w:rFonts w:eastAsia="Arial" w:cs="Arial"/>
          <w:color w:val="201F1E"/>
          <w:szCs w:val="22"/>
        </w:rPr>
        <w:t xml:space="preserve">Zhotovitel podáním </w:t>
      </w:r>
      <w:r w:rsidRPr="0075369D">
        <w:rPr>
          <w:rFonts w:eastAsia="Arial" w:cs="Arial"/>
          <w:szCs w:val="22"/>
        </w:rPr>
        <w:t xml:space="preserve">nabídky do řízení, které vedlo k uzavření smlouvy na </w:t>
      </w:r>
      <w:r w:rsidRPr="0261611B">
        <w:rPr>
          <w:rFonts w:eastAsia="Arial" w:cs="Arial"/>
          <w:color w:val="201F1E"/>
          <w:szCs w:val="22"/>
        </w:rPr>
        <w:t xml:space="preserve">realizaci </w:t>
      </w:r>
      <w:r w:rsidR="26369663" w:rsidRPr="0261611B">
        <w:rPr>
          <w:rFonts w:eastAsia="Arial" w:cs="Arial"/>
          <w:color w:val="201F1E"/>
          <w:szCs w:val="22"/>
        </w:rPr>
        <w:t xml:space="preserve">předmětu smlouvy </w:t>
      </w:r>
      <w:r w:rsidRPr="0261611B">
        <w:rPr>
          <w:rFonts w:eastAsia="Arial" w:cs="Arial"/>
          <w:color w:val="201F1E"/>
          <w:szCs w:val="22"/>
        </w:rPr>
        <w:t>uvedené</w:t>
      </w:r>
      <w:r w:rsidR="3753A0AC" w:rsidRPr="0261611B">
        <w:rPr>
          <w:rFonts w:eastAsia="Arial" w:cs="Arial"/>
          <w:color w:val="201F1E"/>
          <w:szCs w:val="22"/>
        </w:rPr>
        <w:t>m</w:t>
      </w:r>
      <w:r w:rsidRPr="0261611B">
        <w:rPr>
          <w:rFonts w:eastAsia="Arial" w:cs="Arial"/>
          <w:color w:val="201F1E"/>
          <w:szCs w:val="22"/>
        </w:rPr>
        <w:t xml:space="preserve"> v čl. I smlouvy vyjádřil svůj souhlas se zásadami a pravidly, která jsou uvedena v Kodexu dodavatele veřejné zakázky (</w:t>
      </w:r>
      <w:r w:rsidR="402C1E7B" w:rsidRPr="0261611B">
        <w:rPr>
          <w:rFonts w:eastAsia="Arial" w:cs="Arial"/>
          <w:color w:val="201F1E"/>
          <w:szCs w:val="22"/>
        </w:rPr>
        <w:t>p</w:t>
      </w:r>
      <w:r w:rsidRPr="0261611B">
        <w:rPr>
          <w:rFonts w:eastAsia="Arial" w:cs="Arial"/>
          <w:color w:val="201F1E"/>
          <w:szCs w:val="22"/>
        </w:rPr>
        <w:t>říloha Zadávací dokumentace).</w:t>
      </w:r>
    </w:p>
    <w:p w14:paraId="59BFCE56" w14:textId="2E32717B" w:rsidR="0261611B" w:rsidRDefault="0261611B" w:rsidP="0261611B">
      <w:pPr>
        <w:pStyle w:val="l-L2"/>
        <w:ind w:left="357" w:hanging="357"/>
        <w:rPr>
          <w:szCs w:val="22"/>
        </w:rPr>
      </w:pPr>
    </w:p>
    <w:p w14:paraId="57113F5D" w14:textId="77777777" w:rsidR="00BD3BFF" w:rsidRPr="00C16C3A" w:rsidDel="00BD3BFF" w:rsidRDefault="00816123" w:rsidP="00BD3BFF">
      <w:pPr>
        <w:tabs>
          <w:tab w:val="left" w:pos="142"/>
          <w:tab w:val="left" w:pos="4678"/>
        </w:tabs>
        <w:jc w:val="both"/>
        <w:rPr>
          <w:rFonts w:cs="Arial"/>
        </w:rPr>
      </w:pPr>
      <w:r>
        <w:rPr>
          <w:rFonts w:cs="Arial"/>
        </w:rPr>
        <w:tab/>
      </w:r>
    </w:p>
    <w:p w14:paraId="65F46833" w14:textId="77777777" w:rsidR="0096020A" w:rsidRDefault="0096020A" w:rsidP="0096020A">
      <w:pPr>
        <w:tabs>
          <w:tab w:val="left" w:pos="142"/>
          <w:tab w:val="left" w:pos="4678"/>
        </w:tabs>
        <w:jc w:val="both"/>
        <w:rPr>
          <w:rFonts w:cs="Arial"/>
        </w:rPr>
      </w:pPr>
      <w:r>
        <w:rPr>
          <w:rFonts w:cs="Arial"/>
        </w:rPr>
        <w:tab/>
      </w:r>
      <w:r w:rsidRPr="00C16C3A">
        <w:rPr>
          <w:rFonts w:cs="Arial"/>
        </w:rPr>
        <w:t>V</w:t>
      </w:r>
      <w:r>
        <w:rPr>
          <w:rFonts w:cs="Arial"/>
        </w:rPr>
        <w:t xml:space="preserve"> Teplicích</w:t>
      </w:r>
      <w:r w:rsidRPr="00C16C3A">
        <w:rPr>
          <w:rFonts w:cs="Arial"/>
        </w:rPr>
        <w:t xml:space="preserve"> dne dle el. podpisu</w:t>
      </w:r>
      <w:r>
        <w:rPr>
          <w:rFonts w:cs="Arial"/>
        </w:rPr>
        <w:tab/>
      </w:r>
      <w:r w:rsidRPr="00C16C3A">
        <w:rPr>
          <w:rFonts w:cs="Arial"/>
        </w:rPr>
        <w:t>V....................dne dle el. podpisu</w:t>
      </w:r>
    </w:p>
    <w:p w14:paraId="6C4E6CE1" w14:textId="77777777" w:rsidR="0096020A" w:rsidRDefault="0096020A" w:rsidP="0096020A">
      <w:pPr>
        <w:tabs>
          <w:tab w:val="left" w:pos="142"/>
          <w:tab w:val="left" w:pos="4678"/>
        </w:tabs>
        <w:jc w:val="both"/>
        <w:rPr>
          <w:rFonts w:cs="Arial"/>
        </w:rPr>
      </w:pPr>
    </w:p>
    <w:p w14:paraId="17B3D359" w14:textId="77777777" w:rsidR="0096020A" w:rsidRDefault="0096020A" w:rsidP="0096020A">
      <w:pPr>
        <w:tabs>
          <w:tab w:val="left" w:pos="142"/>
          <w:tab w:val="left" w:pos="4678"/>
        </w:tabs>
        <w:jc w:val="both"/>
        <w:rPr>
          <w:rFonts w:cs="Arial"/>
        </w:rPr>
      </w:pPr>
    </w:p>
    <w:p w14:paraId="68BFCE7A" w14:textId="77777777" w:rsidR="0096020A" w:rsidRPr="00504607" w:rsidRDefault="0096020A" w:rsidP="0096020A">
      <w:pPr>
        <w:tabs>
          <w:tab w:val="left" w:pos="142"/>
          <w:tab w:val="left" w:pos="4678"/>
        </w:tabs>
        <w:jc w:val="both"/>
        <w:rPr>
          <w:rFonts w:cs="Arial"/>
          <w:i/>
          <w:iCs/>
        </w:rPr>
      </w:pPr>
      <w:r w:rsidRPr="00504607">
        <w:rPr>
          <w:rFonts w:cs="Arial"/>
          <w:i/>
          <w:iCs/>
        </w:rPr>
        <w:tab/>
        <w:t>“elektronicky podepsáno”</w:t>
      </w:r>
      <w:r w:rsidRPr="00504607">
        <w:rPr>
          <w:rFonts w:cs="Arial"/>
          <w:i/>
          <w:iCs/>
        </w:rPr>
        <w:tab/>
        <w:t>“elektronicky podepsáno”</w:t>
      </w:r>
    </w:p>
    <w:p w14:paraId="216113A9" w14:textId="77777777" w:rsidR="0096020A" w:rsidRDefault="0096020A" w:rsidP="0096020A">
      <w:pPr>
        <w:tabs>
          <w:tab w:val="left" w:pos="142"/>
          <w:tab w:val="left" w:pos="4678"/>
        </w:tabs>
        <w:jc w:val="both"/>
        <w:rPr>
          <w:rFonts w:cs="Arial"/>
        </w:rPr>
      </w:pPr>
    </w:p>
    <w:p w14:paraId="243BFF1B" w14:textId="77777777" w:rsidR="0096020A" w:rsidRDefault="0096020A" w:rsidP="0096020A">
      <w:pPr>
        <w:tabs>
          <w:tab w:val="left" w:pos="142"/>
          <w:tab w:val="left" w:pos="4678"/>
        </w:tabs>
        <w:jc w:val="both"/>
        <w:rPr>
          <w:rFonts w:cs="Arial"/>
        </w:rPr>
      </w:pPr>
      <w:r>
        <w:rPr>
          <w:rFonts w:cs="Arial"/>
        </w:rPr>
        <w:tab/>
        <w:t>...................................................</w:t>
      </w:r>
      <w:r>
        <w:rPr>
          <w:rFonts w:cs="Arial"/>
        </w:rPr>
        <w:tab/>
        <w:t>...................................................</w:t>
      </w:r>
    </w:p>
    <w:p w14:paraId="2CB677F1" w14:textId="77777777" w:rsidR="0096020A" w:rsidRDefault="0096020A" w:rsidP="0096020A">
      <w:pPr>
        <w:tabs>
          <w:tab w:val="left" w:pos="142"/>
          <w:tab w:val="left" w:pos="4678"/>
        </w:tabs>
        <w:jc w:val="both"/>
        <w:rPr>
          <w:rFonts w:cs="Arial"/>
        </w:rPr>
      </w:pPr>
      <w:r>
        <w:rPr>
          <w:rFonts w:cs="Arial"/>
        </w:rPr>
        <w:tab/>
        <w:t>Objednatel</w:t>
      </w:r>
      <w:r>
        <w:rPr>
          <w:rFonts w:cs="Arial"/>
        </w:rPr>
        <w:tab/>
        <w:t>Zhotovitel</w:t>
      </w:r>
    </w:p>
    <w:p w14:paraId="6F2416D0" w14:textId="77777777" w:rsidR="0096020A" w:rsidRDefault="0096020A" w:rsidP="0096020A">
      <w:pPr>
        <w:tabs>
          <w:tab w:val="left" w:pos="142"/>
          <w:tab w:val="left" w:pos="4678"/>
        </w:tabs>
        <w:jc w:val="both"/>
        <w:rPr>
          <w:rFonts w:cs="Arial"/>
        </w:rPr>
      </w:pPr>
      <w:r>
        <w:rPr>
          <w:rFonts w:cs="Arial"/>
        </w:rPr>
        <w:tab/>
        <w:t>Mgr. Jaroslava Kosejková</w:t>
      </w:r>
    </w:p>
    <w:p w14:paraId="568C2797" w14:textId="77777777" w:rsidR="0096020A" w:rsidRDefault="0096020A" w:rsidP="0096020A">
      <w:pPr>
        <w:tabs>
          <w:tab w:val="left" w:pos="142"/>
          <w:tab w:val="left" w:pos="4678"/>
        </w:tabs>
        <w:jc w:val="both"/>
        <w:rPr>
          <w:rFonts w:cs="Arial"/>
        </w:rPr>
      </w:pPr>
      <w:r>
        <w:rPr>
          <w:rFonts w:cs="Arial"/>
        </w:rPr>
        <w:t xml:space="preserve">  ředitelka Krajského pozemkového</w:t>
      </w:r>
    </w:p>
    <w:p w14:paraId="59D7B9C6" w14:textId="77777777" w:rsidR="0096020A" w:rsidRDefault="0096020A" w:rsidP="0096020A">
      <w:pPr>
        <w:tabs>
          <w:tab w:val="left" w:pos="142"/>
          <w:tab w:val="left" w:pos="4678"/>
        </w:tabs>
        <w:jc w:val="both"/>
        <w:rPr>
          <w:rFonts w:cs="Arial"/>
          <w:b/>
          <w:bCs/>
          <w:highlight w:val="yellow"/>
        </w:rPr>
      </w:pPr>
      <w:r>
        <w:rPr>
          <w:rFonts w:cs="Arial"/>
        </w:rPr>
        <w:t xml:space="preserve">  úřadu pro Ústecký kraj            </w:t>
      </w:r>
      <w:r>
        <w:rPr>
          <w:rFonts w:cs="Arial"/>
          <w:b/>
          <w:bCs/>
        </w:rPr>
        <w:tab/>
        <w:t xml:space="preserve"> </w:t>
      </w:r>
      <w:r w:rsidRPr="003C6F82">
        <w:rPr>
          <w:rFonts w:cs="Arial"/>
          <w:b/>
          <w:bCs/>
          <w:highlight w:val="yellow"/>
        </w:rPr>
        <w:t>[DOPLNIT]</w:t>
      </w:r>
    </w:p>
    <w:p w14:paraId="46E25B4E" w14:textId="77777777" w:rsidR="00563AB8" w:rsidRDefault="00563AB8">
      <w:pPr>
        <w:spacing w:before="0" w:after="200"/>
        <w:contextualSpacing w:val="0"/>
        <w:rPr>
          <w:rFonts w:cs="Arial"/>
          <w:b/>
          <w:bCs/>
          <w:highlight w:val="yellow"/>
        </w:rPr>
      </w:pPr>
    </w:p>
    <w:p w14:paraId="4E2F9257" w14:textId="77777777" w:rsidR="00563AB8" w:rsidRDefault="00563AB8">
      <w:pPr>
        <w:spacing w:before="0" w:after="200"/>
        <w:contextualSpacing w:val="0"/>
        <w:rPr>
          <w:rFonts w:cs="Arial"/>
          <w:b/>
          <w:bCs/>
          <w:highlight w:val="yellow"/>
        </w:rPr>
      </w:pPr>
    </w:p>
    <w:p w14:paraId="6117F526" w14:textId="77777777" w:rsidR="00563AB8" w:rsidRDefault="00563AB8">
      <w:pPr>
        <w:spacing w:before="0" w:after="200"/>
        <w:contextualSpacing w:val="0"/>
        <w:rPr>
          <w:rFonts w:cs="Arial"/>
          <w:b/>
          <w:bCs/>
          <w:highlight w:val="yellow"/>
        </w:rPr>
      </w:pPr>
    </w:p>
    <w:p w14:paraId="2E2C98AC" w14:textId="77777777" w:rsidR="00563AB8" w:rsidRDefault="00563AB8">
      <w:pPr>
        <w:spacing w:before="0" w:after="200"/>
        <w:contextualSpacing w:val="0"/>
        <w:rPr>
          <w:rFonts w:cs="Arial"/>
          <w:b/>
          <w:bCs/>
          <w:highlight w:val="yellow"/>
        </w:rPr>
      </w:pPr>
    </w:p>
    <w:p w14:paraId="3CFD5117" w14:textId="77777777" w:rsidR="00563AB8" w:rsidRDefault="00563AB8">
      <w:pPr>
        <w:spacing w:before="0" w:after="200"/>
        <w:contextualSpacing w:val="0"/>
        <w:rPr>
          <w:rFonts w:cs="Arial"/>
          <w:b/>
          <w:bCs/>
          <w:highlight w:val="yellow"/>
        </w:rPr>
      </w:pPr>
    </w:p>
    <w:p w14:paraId="49B9961A" w14:textId="77777777" w:rsidR="00563AB8" w:rsidRDefault="00563AB8">
      <w:pPr>
        <w:spacing w:before="0" w:after="200"/>
        <w:contextualSpacing w:val="0"/>
        <w:rPr>
          <w:rFonts w:cs="Arial"/>
          <w:b/>
          <w:bCs/>
          <w:highlight w:val="yellow"/>
        </w:rPr>
      </w:pPr>
    </w:p>
    <w:p w14:paraId="1C7AAC35" w14:textId="77777777" w:rsidR="00563AB8" w:rsidRDefault="00563AB8">
      <w:pPr>
        <w:spacing w:before="0" w:after="200"/>
        <w:contextualSpacing w:val="0"/>
        <w:rPr>
          <w:rFonts w:cs="Arial"/>
          <w:b/>
          <w:bCs/>
          <w:highlight w:val="yellow"/>
        </w:rPr>
      </w:pPr>
    </w:p>
    <w:p w14:paraId="1ABD0E45" w14:textId="77777777" w:rsidR="00563AB8" w:rsidRDefault="00563AB8">
      <w:pPr>
        <w:spacing w:before="0" w:after="200"/>
        <w:contextualSpacing w:val="0"/>
        <w:rPr>
          <w:rFonts w:cs="Arial"/>
          <w:b/>
          <w:bCs/>
          <w:highlight w:val="yellow"/>
        </w:rPr>
      </w:pPr>
    </w:p>
    <w:p w14:paraId="11130778" w14:textId="1CD83BED" w:rsidR="0094784B" w:rsidRPr="00B41B14" w:rsidRDefault="00FF69CD" w:rsidP="00FF69CD">
      <w:pPr>
        <w:tabs>
          <w:tab w:val="left" w:pos="142"/>
          <w:tab w:val="left" w:pos="4678"/>
        </w:tabs>
        <w:jc w:val="both"/>
        <w:rPr>
          <w:rFonts w:cs="Arial"/>
          <w:b/>
          <w:bCs/>
        </w:rPr>
      </w:pPr>
      <w:r w:rsidRPr="00B41B14">
        <w:rPr>
          <w:rFonts w:cs="Arial"/>
          <w:b/>
          <w:bCs/>
        </w:rPr>
        <w:lastRenderedPageBreak/>
        <w:t>P</w:t>
      </w:r>
      <w:r w:rsidR="00DC52C8" w:rsidRPr="00B41B14">
        <w:rPr>
          <w:b/>
          <w:bCs/>
        </w:rPr>
        <w:t>říloha č. 1 - Specifikace díla a závazný harmonogram postupu prací</w:t>
      </w:r>
    </w:p>
    <w:p w14:paraId="6D23E7F9" w14:textId="77777777" w:rsidR="00563AB8" w:rsidRPr="004D43FB" w:rsidRDefault="00563AB8" w:rsidP="004D43FB">
      <w:pPr>
        <w:spacing w:before="0" w:after="0" w:line="240" w:lineRule="auto"/>
        <w:contextualSpacing w:val="0"/>
        <w:rPr>
          <w:rFonts w:eastAsia="Arial" w:cs="Arial"/>
          <w:color w:val="000000" w:themeColor="text1"/>
          <w:lang w:eastAsia="cs-CZ"/>
        </w:rPr>
      </w:pPr>
    </w:p>
    <w:p w14:paraId="470637E9" w14:textId="3C90E7D2" w:rsidR="004D43FB" w:rsidRPr="004D43FB" w:rsidRDefault="00B41B14" w:rsidP="004D43FB">
      <w:pPr>
        <w:spacing w:before="0" w:after="0" w:line="240" w:lineRule="auto"/>
        <w:contextualSpacing w:val="0"/>
        <w:rPr>
          <w:rFonts w:eastAsia="Arial" w:cs="Arial"/>
          <w:color w:val="000000" w:themeColor="text1"/>
          <w:lang w:eastAsia="cs-CZ"/>
        </w:rPr>
      </w:pPr>
      <w:r>
        <w:rPr>
          <w:rFonts w:cs="Arial"/>
          <w:b/>
          <w:bCs/>
        </w:rPr>
        <w:t xml:space="preserve">Lokální biokoridor </w:t>
      </w:r>
      <w:r w:rsidR="00495C08">
        <w:rPr>
          <w:rFonts w:cs="Arial"/>
          <w:b/>
          <w:bCs/>
        </w:rPr>
        <w:t>LBK10b</w:t>
      </w:r>
      <w:r w:rsidR="000D2A49">
        <w:rPr>
          <w:rFonts w:cs="Arial"/>
          <w:b/>
          <w:bCs/>
        </w:rPr>
        <w:t xml:space="preserve"> – </w:t>
      </w:r>
      <w:r w:rsidR="002C1B9B">
        <w:rPr>
          <w:rFonts w:cs="Arial"/>
          <w:b/>
          <w:bCs/>
        </w:rPr>
        <w:t>výsadba a</w:t>
      </w:r>
      <w:r w:rsidR="000D2A49">
        <w:rPr>
          <w:rFonts w:cs="Arial"/>
          <w:b/>
          <w:bCs/>
        </w:rPr>
        <w:t xml:space="preserve"> zajištění následné tříleté pěstební péče</w:t>
      </w:r>
    </w:p>
    <w:p w14:paraId="0378AB05" w14:textId="77777777" w:rsidR="000D2A49" w:rsidRDefault="000D2A49" w:rsidP="004D43FB">
      <w:pPr>
        <w:spacing w:before="0" w:after="0" w:line="240" w:lineRule="auto"/>
        <w:contextualSpacing w:val="0"/>
        <w:rPr>
          <w:rFonts w:eastAsia="Arial" w:cs="Arial"/>
          <w:color w:val="000000" w:themeColor="text1"/>
          <w:lang w:eastAsia="cs-CZ"/>
        </w:rPr>
      </w:pPr>
    </w:p>
    <w:p w14:paraId="38AACCF6" w14:textId="32E3FE05" w:rsidR="00563AB8" w:rsidRDefault="000D2A49" w:rsidP="000D2A49">
      <w:pPr>
        <w:spacing w:before="0" w:after="0" w:line="240" w:lineRule="auto"/>
        <w:contextualSpacing w:val="0"/>
        <w:jc w:val="both"/>
        <w:rPr>
          <w:rFonts w:eastAsia="Arial" w:cs="Arial"/>
          <w:color w:val="000000" w:themeColor="text1"/>
          <w:lang w:eastAsia="cs-CZ"/>
        </w:rPr>
      </w:pPr>
      <w:r w:rsidRPr="000D2A49">
        <w:rPr>
          <w:rFonts w:eastAsia="Arial" w:cs="Arial"/>
          <w:color w:val="000000" w:themeColor="text1"/>
          <w:lang w:eastAsia="cs-CZ"/>
        </w:rPr>
        <w:t xml:space="preserve">Biokoridor LBK10b je navržen podél bezejmenné vodoteče IDVT10235078 a dále po katastrální hranici ke </w:t>
      </w:r>
      <w:proofErr w:type="spellStart"/>
      <w:r w:rsidRPr="000D2A49">
        <w:rPr>
          <w:rFonts w:eastAsia="Arial" w:cs="Arial"/>
          <w:color w:val="000000" w:themeColor="text1"/>
          <w:lang w:eastAsia="cs-CZ"/>
        </w:rPr>
        <w:t>Strackému</w:t>
      </w:r>
      <w:proofErr w:type="spellEnd"/>
      <w:r w:rsidRPr="000D2A49">
        <w:rPr>
          <w:rFonts w:eastAsia="Arial" w:cs="Arial"/>
          <w:color w:val="000000" w:themeColor="text1"/>
          <w:lang w:eastAsia="cs-CZ"/>
        </w:rPr>
        <w:t xml:space="preserve"> lesu. </w:t>
      </w:r>
      <w:r>
        <w:rPr>
          <w:rFonts w:eastAsia="Arial" w:cs="Arial"/>
          <w:color w:val="000000" w:themeColor="text1"/>
          <w:lang w:eastAsia="cs-CZ"/>
        </w:rPr>
        <w:t>V</w:t>
      </w:r>
      <w:r w:rsidRPr="000D2A49">
        <w:rPr>
          <w:rFonts w:eastAsia="Arial" w:cs="Arial"/>
          <w:color w:val="000000" w:themeColor="text1"/>
          <w:lang w:eastAsia="cs-CZ"/>
        </w:rPr>
        <w:t xml:space="preserve"> celé trase řešené části biokoridoru</w:t>
      </w:r>
      <w:r>
        <w:rPr>
          <w:rFonts w:eastAsia="Arial" w:cs="Arial"/>
          <w:color w:val="000000" w:themeColor="text1"/>
          <w:lang w:eastAsia="cs-CZ"/>
        </w:rPr>
        <w:t xml:space="preserve"> je</w:t>
      </w:r>
      <w:r w:rsidRPr="000D2A49">
        <w:rPr>
          <w:rFonts w:eastAsia="Arial" w:cs="Arial"/>
          <w:color w:val="000000" w:themeColor="text1"/>
          <w:lang w:eastAsia="cs-CZ"/>
        </w:rPr>
        <w:t xml:space="preserve"> navrženo zatravnění a roztroušená výsadba dřevin. Druhy dřevin jsou zvoleny tak, aby při zachování podmínek geografické původnosti a přiměřených stanovištních nároků poskytovaly v co nejdelším období roku potravu volně žijícím živočichům, zejména opylovačům a ptákům. Složení travního porostu je rovněž sestaveno s ohledem na širokou škálu hmyzích opylovačů.</w:t>
      </w:r>
    </w:p>
    <w:p w14:paraId="380FAC9A" w14:textId="1C6BB933" w:rsidR="00563AB8" w:rsidRPr="004D43FB" w:rsidRDefault="00113A2D" w:rsidP="00113A2D">
      <w:pPr>
        <w:spacing w:before="0" w:after="0" w:line="240" w:lineRule="auto"/>
        <w:contextualSpacing w:val="0"/>
        <w:jc w:val="both"/>
        <w:rPr>
          <w:rFonts w:eastAsia="Arial" w:cs="Arial"/>
          <w:color w:val="000000" w:themeColor="text1"/>
          <w:lang w:eastAsia="cs-CZ"/>
        </w:rPr>
      </w:pPr>
      <w:r w:rsidRPr="00113A2D">
        <w:rPr>
          <w:rFonts w:eastAsia="Arial" w:cs="Arial"/>
          <w:color w:val="000000" w:themeColor="text1"/>
          <w:lang w:eastAsia="cs-CZ"/>
        </w:rPr>
        <w:t xml:space="preserve">Jako náhradní výsadba za pokácené </w:t>
      </w:r>
      <w:r>
        <w:rPr>
          <w:rFonts w:eastAsia="Arial" w:cs="Arial"/>
          <w:color w:val="000000" w:themeColor="text1"/>
          <w:lang w:eastAsia="cs-CZ"/>
        </w:rPr>
        <w:t>dřeviny v lokalitě výstavby tůně</w:t>
      </w:r>
      <w:r w:rsidRPr="00113A2D">
        <w:rPr>
          <w:rFonts w:eastAsia="Arial" w:cs="Arial"/>
          <w:color w:val="000000" w:themeColor="text1"/>
          <w:lang w:eastAsia="cs-CZ"/>
        </w:rPr>
        <w:t xml:space="preserve"> byly navrženy 3x vrba bílá, 2x olše</w:t>
      </w:r>
      <w:r>
        <w:rPr>
          <w:rFonts w:eastAsia="Arial" w:cs="Arial"/>
          <w:color w:val="000000" w:themeColor="text1"/>
          <w:lang w:eastAsia="cs-CZ"/>
        </w:rPr>
        <w:t xml:space="preserve"> </w:t>
      </w:r>
      <w:r w:rsidRPr="00113A2D">
        <w:rPr>
          <w:rFonts w:eastAsia="Arial" w:cs="Arial"/>
          <w:color w:val="000000" w:themeColor="text1"/>
          <w:lang w:eastAsia="cs-CZ"/>
        </w:rPr>
        <w:t>lepkavá</w:t>
      </w:r>
      <w:r>
        <w:rPr>
          <w:rFonts w:eastAsia="Arial" w:cs="Arial"/>
          <w:color w:val="000000" w:themeColor="text1"/>
          <w:lang w:eastAsia="cs-CZ"/>
        </w:rPr>
        <w:t>.</w:t>
      </w:r>
    </w:p>
    <w:p w14:paraId="0146DEA3" w14:textId="4937F89F" w:rsidR="00563AB8" w:rsidRDefault="000D2A49" w:rsidP="000D2A49">
      <w:pPr>
        <w:spacing w:before="0" w:after="0" w:line="240" w:lineRule="auto"/>
        <w:contextualSpacing w:val="0"/>
        <w:jc w:val="both"/>
        <w:rPr>
          <w:rFonts w:eastAsia="Arial" w:cs="Arial"/>
          <w:color w:val="000000" w:themeColor="text1"/>
          <w:lang w:eastAsia="cs-CZ"/>
        </w:rPr>
      </w:pPr>
      <w:r w:rsidRPr="000D2A49">
        <w:rPr>
          <w:rFonts w:eastAsia="Arial" w:cs="Arial"/>
          <w:color w:val="000000" w:themeColor="text1"/>
          <w:lang w:eastAsia="cs-CZ"/>
        </w:rPr>
        <w:t>Výsadba dřevin proběhne v souladu s platným standardem, stromy budou vysazeny do jam s dostatečným rozměrem, vzhledem k velkému tlaku hlodavců by kořenový systém dřevin měl být ochráněn králičím pletivem. Nadzemní část (kmen) bude opatřen nátěrem proti korní spále a individuálně ochráněn (pletivo). Stromy ve vlhčí části biokoridoru směrem na západ od silnice III. třídy 25327 budou ukotveny k 1 kůlu, stromy ve východní části biokoridoru ke dvěma kůlům. Bude proveden komparativní řez a mulčování výsadbové mísy, zejména u ovocných stromů ve východní části biokoridoru.</w:t>
      </w:r>
      <w:r>
        <w:rPr>
          <w:rFonts w:eastAsia="Arial" w:cs="Arial"/>
          <w:color w:val="000000" w:themeColor="text1"/>
          <w:lang w:eastAsia="cs-CZ"/>
        </w:rPr>
        <w:t xml:space="preserve"> Dále bude následovat tříletá pěstební a rozvojová péče.</w:t>
      </w:r>
    </w:p>
    <w:p w14:paraId="39A06C62" w14:textId="77777777" w:rsidR="000D2A49" w:rsidRPr="004D43FB" w:rsidRDefault="000D2A49" w:rsidP="004D43FB">
      <w:pPr>
        <w:spacing w:before="0" w:after="0" w:line="240" w:lineRule="auto"/>
        <w:contextualSpacing w:val="0"/>
        <w:rPr>
          <w:rFonts w:eastAsia="Arial" w:cs="Arial"/>
          <w:color w:val="000000" w:themeColor="text1"/>
          <w:lang w:eastAsia="cs-CZ"/>
        </w:rPr>
      </w:pPr>
    </w:p>
    <w:p w14:paraId="4F03169E" w14:textId="77777777" w:rsidR="002C1B9B" w:rsidRPr="00BB1D58" w:rsidRDefault="00BB1D58" w:rsidP="002C1B9B">
      <w:pPr>
        <w:tabs>
          <w:tab w:val="left" w:pos="142"/>
          <w:tab w:val="left" w:pos="4678"/>
        </w:tabs>
        <w:jc w:val="both"/>
        <w:rPr>
          <w:rFonts w:cs="Arial"/>
        </w:rPr>
      </w:pPr>
      <w:r w:rsidRPr="00BB1D58">
        <w:rPr>
          <w:rFonts w:cs="Arial"/>
        </w:rPr>
        <w:t>1.</w:t>
      </w:r>
      <w:r>
        <w:rPr>
          <w:rFonts w:cs="Arial"/>
        </w:rPr>
        <w:t xml:space="preserve"> </w:t>
      </w:r>
      <w:r w:rsidR="000D2A49" w:rsidRPr="00BB1D58">
        <w:rPr>
          <w:rFonts w:cs="Arial"/>
        </w:rPr>
        <w:t xml:space="preserve">rok pěstební péče bude zahrnovat – </w:t>
      </w:r>
      <w:r>
        <w:rPr>
          <w:rFonts w:cs="Arial"/>
        </w:rPr>
        <w:t xml:space="preserve">pokosení trávníku, zdravotní řez – odstranění výmladků, ožínání sazenic, mulčování vysazených rostlin, zalití rostlin, </w:t>
      </w:r>
      <w:r w:rsidR="002C1B9B" w:rsidRPr="00BB1D58">
        <w:rPr>
          <w:rFonts w:cs="Arial"/>
        </w:rPr>
        <w:t>kontrola úvazků</w:t>
      </w:r>
      <w:r w:rsidR="002C1B9B">
        <w:rPr>
          <w:rFonts w:cs="Arial"/>
        </w:rPr>
        <w:t>, individuální ochrany a nátěru, kontrola berliček</w:t>
      </w:r>
    </w:p>
    <w:p w14:paraId="43768BA0" w14:textId="77777777" w:rsidR="000D2A49" w:rsidRDefault="000D2A49" w:rsidP="000D2A49">
      <w:pPr>
        <w:tabs>
          <w:tab w:val="left" w:pos="142"/>
          <w:tab w:val="left" w:pos="4678"/>
        </w:tabs>
        <w:jc w:val="both"/>
        <w:rPr>
          <w:rFonts w:cs="Arial"/>
        </w:rPr>
      </w:pPr>
    </w:p>
    <w:p w14:paraId="1DC51FDE" w14:textId="79DE76F9" w:rsidR="000D2A49" w:rsidRPr="00BB1D58" w:rsidRDefault="00BB1D58" w:rsidP="00BB1D58">
      <w:pPr>
        <w:tabs>
          <w:tab w:val="left" w:pos="142"/>
          <w:tab w:val="left" w:pos="4678"/>
        </w:tabs>
        <w:jc w:val="both"/>
        <w:rPr>
          <w:rFonts w:cs="Arial"/>
        </w:rPr>
      </w:pPr>
      <w:r w:rsidRPr="00BB1D58">
        <w:rPr>
          <w:rFonts w:cs="Arial"/>
        </w:rPr>
        <w:t>2.</w:t>
      </w:r>
      <w:r>
        <w:rPr>
          <w:rFonts w:cs="Arial"/>
        </w:rPr>
        <w:t xml:space="preserve"> </w:t>
      </w:r>
      <w:r w:rsidR="000D2A49" w:rsidRPr="00BB1D58">
        <w:rPr>
          <w:rFonts w:cs="Arial"/>
        </w:rPr>
        <w:t xml:space="preserve">rok pěstební péče bude zahrnovat – </w:t>
      </w:r>
      <w:r w:rsidRPr="00BB1D58">
        <w:rPr>
          <w:rFonts w:cs="Arial"/>
        </w:rPr>
        <w:t>pokosení trávníku, ožínání sazenic,</w:t>
      </w:r>
      <w:r>
        <w:rPr>
          <w:rFonts w:cs="Arial"/>
        </w:rPr>
        <w:t xml:space="preserve"> </w:t>
      </w:r>
      <w:r w:rsidRPr="00BB1D58">
        <w:rPr>
          <w:rFonts w:cs="Arial"/>
        </w:rPr>
        <w:t>mulčování vysazených rostlin,</w:t>
      </w:r>
      <w:r>
        <w:rPr>
          <w:rFonts w:cs="Arial"/>
        </w:rPr>
        <w:t xml:space="preserve"> </w:t>
      </w:r>
      <w:r w:rsidRPr="00BB1D58">
        <w:rPr>
          <w:rFonts w:cs="Arial"/>
        </w:rPr>
        <w:t>zalití rostlin,</w:t>
      </w:r>
      <w:r>
        <w:rPr>
          <w:rFonts w:cs="Arial"/>
        </w:rPr>
        <w:t xml:space="preserve"> </w:t>
      </w:r>
      <w:r w:rsidRPr="00BB1D58">
        <w:rPr>
          <w:rFonts w:cs="Arial"/>
        </w:rPr>
        <w:t>zdravotní řez – odstranění výmladků, kontrola úvazků</w:t>
      </w:r>
      <w:r>
        <w:rPr>
          <w:rFonts w:cs="Arial"/>
        </w:rPr>
        <w:t>, individuální ochrany a nátěru, kontrola berliček</w:t>
      </w:r>
    </w:p>
    <w:p w14:paraId="644B94CD" w14:textId="77777777" w:rsidR="00BB1D58" w:rsidRPr="00BB1D58" w:rsidRDefault="00BB1D58" w:rsidP="00BB1D58"/>
    <w:p w14:paraId="592157A3" w14:textId="77777777" w:rsidR="00BB1D58" w:rsidRPr="00BB1D58" w:rsidRDefault="000D2A49" w:rsidP="00BB1D58">
      <w:pPr>
        <w:tabs>
          <w:tab w:val="left" w:pos="142"/>
          <w:tab w:val="left" w:pos="4678"/>
        </w:tabs>
        <w:jc w:val="both"/>
        <w:rPr>
          <w:rFonts w:cs="Arial"/>
        </w:rPr>
      </w:pPr>
      <w:r>
        <w:rPr>
          <w:rFonts w:cs="Arial"/>
        </w:rPr>
        <w:t xml:space="preserve">3. rok pěstební péče bude zahrnovat – </w:t>
      </w:r>
      <w:r w:rsidR="00BB1D58" w:rsidRPr="00BB1D58">
        <w:rPr>
          <w:rFonts w:cs="Arial"/>
        </w:rPr>
        <w:t>pokosení trávníku, ožínání sazenic,</w:t>
      </w:r>
      <w:r w:rsidR="00BB1D58">
        <w:rPr>
          <w:rFonts w:cs="Arial"/>
        </w:rPr>
        <w:t xml:space="preserve"> </w:t>
      </w:r>
      <w:r w:rsidR="00BB1D58" w:rsidRPr="00BB1D58">
        <w:rPr>
          <w:rFonts w:cs="Arial"/>
        </w:rPr>
        <w:t>mulčování vysazených rostlin,</w:t>
      </w:r>
      <w:r w:rsidR="00BB1D58">
        <w:rPr>
          <w:rFonts w:cs="Arial"/>
        </w:rPr>
        <w:t xml:space="preserve"> </w:t>
      </w:r>
      <w:r w:rsidR="00BB1D58" w:rsidRPr="00BB1D58">
        <w:rPr>
          <w:rFonts w:cs="Arial"/>
        </w:rPr>
        <w:t>zalití rostlin,</w:t>
      </w:r>
      <w:r w:rsidR="00BB1D58">
        <w:rPr>
          <w:rFonts w:cs="Arial"/>
        </w:rPr>
        <w:t xml:space="preserve"> </w:t>
      </w:r>
      <w:r w:rsidR="00BB1D58" w:rsidRPr="00BB1D58">
        <w:rPr>
          <w:rFonts w:cs="Arial"/>
        </w:rPr>
        <w:t>zdravotní řez – odstranění výmladků, kontrola úvazků</w:t>
      </w:r>
      <w:r w:rsidR="00BB1D58">
        <w:rPr>
          <w:rFonts w:cs="Arial"/>
        </w:rPr>
        <w:t>, individuální ochrany a nátěru, kontrola berliček</w:t>
      </w:r>
    </w:p>
    <w:p w14:paraId="1B4C5F0D" w14:textId="6F2BFFA6" w:rsidR="00563AB8" w:rsidRPr="004D43FB" w:rsidRDefault="00563AB8" w:rsidP="00BB1D58">
      <w:pPr>
        <w:tabs>
          <w:tab w:val="left" w:pos="142"/>
          <w:tab w:val="left" w:pos="4678"/>
        </w:tabs>
        <w:jc w:val="both"/>
        <w:rPr>
          <w:rFonts w:eastAsia="Arial" w:cs="Arial"/>
          <w:color w:val="000000" w:themeColor="text1"/>
          <w:lang w:eastAsia="cs-CZ"/>
        </w:rPr>
      </w:pPr>
    </w:p>
    <w:p w14:paraId="7BAA780E" w14:textId="77777777" w:rsidR="00563AB8" w:rsidRPr="004D43FB" w:rsidRDefault="00563AB8" w:rsidP="004D43FB">
      <w:pPr>
        <w:spacing w:before="0" w:after="0" w:line="240" w:lineRule="auto"/>
        <w:contextualSpacing w:val="0"/>
        <w:rPr>
          <w:rFonts w:eastAsia="Arial" w:cs="Arial"/>
          <w:color w:val="000000" w:themeColor="text1"/>
          <w:lang w:eastAsia="cs-CZ"/>
        </w:rPr>
      </w:pPr>
    </w:p>
    <w:p w14:paraId="1DC4BB05" w14:textId="77777777" w:rsidR="00563AB8" w:rsidRPr="004D43FB" w:rsidRDefault="00563AB8" w:rsidP="004D43FB">
      <w:pPr>
        <w:spacing w:before="0" w:after="0" w:line="240" w:lineRule="auto"/>
        <w:contextualSpacing w:val="0"/>
        <w:rPr>
          <w:rFonts w:eastAsia="Arial" w:cs="Arial"/>
          <w:color w:val="000000" w:themeColor="text1"/>
          <w:lang w:eastAsia="cs-CZ"/>
        </w:rPr>
      </w:pPr>
    </w:p>
    <w:p w14:paraId="387C9465" w14:textId="77777777" w:rsidR="00563AB8" w:rsidRPr="004D43FB" w:rsidRDefault="00563AB8" w:rsidP="004D43FB">
      <w:pPr>
        <w:spacing w:before="0" w:after="0" w:line="240" w:lineRule="auto"/>
        <w:contextualSpacing w:val="0"/>
        <w:rPr>
          <w:rFonts w:eastAsia="Arial" w:cs="Arial"/>
          <w:color w:val="000000" w:themeColor="text1"/>
          <w:lang w:eastAsia="cs-CZ"/>
        </w:rPr>
      </w:pPr>
    </w:p>
    <w:p w14:paraId="013410B7" w14:textId="77777777" w:rsidR="00563AB8" w:rsidRPr="004D43FB" w:rsidRDefault="00563AB8" w:rsidP="004D43FB">
      <w:pPr>
        <w:spacing w:before="0" w:after="0" w:line="240" w:lineRule="auto"/>
        <w:contextualSpacing w:val="0"/>
        <w:rPr>
          <w:rFonts w:eastAsia="Arial" w:cs="Arial"/>
          <w:color w:val="000000" w:themeColor="text1"/>
          <w:lang w:eastAsia="cs-CZ"/>
        </w:rPr>
      </w:pPr>
    </w:p>
    <w:p w14:paraId="2641A95F" w14:textId="77777777" w:rsidR="00563AB8" w:rsidRPr="004D43FB" w:rsidRDefault="00563AB8" w:rsidP="004D43FB">
      <w:pPr>
        <w:spacing w:before="0" w:after="0" w:line="240" w:lineRule="auto"/>
        <w:contextualSpacing w:val="0"/>
        <w:rPr>
          <w:rFonts w:eastAsia="Arial" w:cs="Arial"/>
          <w:color w:val="000000" w:themeColor="text1"/>
          <w:lang w:eastAsia="cs-CZ"/>
        </w:rPr>
      </w:pPr>
    </w:p>
    <w:p w14:paraId="171BF274" w14:textId="77777777" w:rsidR="00563AB8" w:rsidRPr="004D43FB" w:rsidRDefault="00563AB8" w:rsidP="004D43FB">
      <w:pPr>
        <w:spacing w:before="0" w:after="0" w:line="240" w:lineRule="auto"/>
        <w:contextualSpacing w:val="0"/>
        <w:rPr>
          <w:rFonts w:eastAsia="Arial" w:cs="Arial"/>
          <w:color w:val="000000" w:themeColor="text1"/>
          <w:lang w:eastAsia="cs-CZ"/>
        </w:rPr>
      </w:pPr>
    </w:p>
    <w:p w14:paraId="5596C5CF" w14:textId="77777777" w:rsidR="00563AB8" w:rsidRPr="004D43FB" w:rsidRDefault="00563AB8" w:rsidP="004D43FB">
      <w:pPr>
        <w:spacing w:before="0" w:after="0" w:line="240" w:lineRule="auto"/>
        <w:contextualSpacing w:val="0"/>
        <w:rPr>
          <w:rFonts w:eastAsia="Arial" w:cs="Arial"/>
          <w:color w:val="000000" w:themeColor="text1"/>
          <w:lang w:eastAsia="cs-CZ"/>
        </w:rPr>
      </w:pPr>
    </w:p>
    <w:p w14:paraId="7DFC6062" w14:textId="77777777" w:rsidR="00563AB8" w:rsidRPr="004D43FB" w:rsidRDefault="00563AB8" w:rsidP="004D43FB">
      <w:pPr>
        <w:spacing w:before="0" w:after="0" w:line="240" w:lineRule="auto"/>
        <w:contextualSpacing w:val="0"/>
        <w:rPr>
          <w:rFonts w:eastAsia="Arial" w:cs="Arial"/>
          <w:color w:val="000000" w:themeColor="text1"/>
          <w:lang w:eastAsia="cs-CZ"/>
        </w:rPr>
      </w:pPr>
    </w:p>
    <w:p w14:paraId="40461D8E" w14:textId="77777777" w:rsidR="00563AB8" w:rsidRPr="004D43FB" w:rsidRDefault="00563AB8" w:rsidP="004D43FB">
      <w:pPr>
        <w:spacing w:before="0" w:after="0" w:line="240" w:lineRule="auto"/>
        <w:contextualSpacing w:val="0"/>
        <w:rPr>
          <w:rFonts w:eastAsia="Arial" w:cs="Arial"/>
          <w:color w:val="000000" w:themeColor="text1"/>
          <w:lang w:eastAsia="cs-CZ"/>
        </w:rPr>
      </w:pPr>
    </w:p>
    <w:p w14:paraId="0DA5E27E" w14:textId="77777777" w:rsidR="00563AB8" w:rsidRPr="004D43FB" w:rsidRDefault="00563AB8" w:rsidP="004D43FB">
      <w:pPr>
        <w:spacing w:before="0" w:after="0" w:line="240" w:lineRule="auto"/>
        <w:contextualSpacing w:val="0"/>
        <w:rPr>
          <w:rFonts w:eastAsia="Arial" w:cs="Arial"/>
          <w:color w:val="000000" w:themeColor="text1"/>
          <w:lang w:eastAsia="cs-CZ"/>
        </w:rPr>
      </w:pPr>
    </w:p>
    <w:p w14:paraId="1E44650C" w14:textId="77777777" w:rsidR="00563AB8" w:rsidRPr="004D43FB" w:rsidRDefault="00563AB8" w:rsidP="004D43FB">
      <w:pPr>
        <w:spacing w:before="0" w:after="0" w:line="240" w:lineRule="auto"/>
        <w:contextualSpacing w:val="0"/>
        <w:rPr>
          <w:rFonts w:eastAsia="Arial" w:cs="Arial"/>
          <w:color w:val="000000" w:themeColor="text1"/>
          <w:lang w:eastAsia="cs-CZ"/>
        </w:rPr>
      </w:pPr>
    </w:p>
    <w:p w14:paraId="5EA63378" w14:textId="77777777" w:rsidR="00563AB8" w:rsidRPr="004D43FB" w:rsidRDefault="00563AB8" w:rsidP="004D43FB">
      <w:pPr>
        <w:spacing w:before="0" w:after="0" w:line="240" w:lineRule="auto"/>
        <w:contextualSpacing w:val="0"/>
        <w:rPr>
          <w:rFonts w:eastAsia="Arial" w:cs="Arial"/>
          <w:color w:val="000000" w:themeColor="text1"/>
          <w:lang w:eastAsia="cs-CZ"/>
        </w:rPr>
      </w:pPr>
    </w:p>
    <w:p w14:paraId="39EAC0C7" w14:textId="77777777" w:rsidR="00563AB8" w:rsidRPr="004D43FB" w:rsidRDefault="00563AB8" w:rsidP="004D43FB">
      <w:pPr>
        <w:spacing w:before="0" w:after="0" w:line="240" w:lineRule="auto"/>
        <w:contextualSpacing w:val="0"/>
        <w:rPr>
          <w:rFonts w:eastAsia="Arial" w:cs="Arial"/>
          <w:color w:val="000000" w:themeColor="text1"/>
          <w:lang w:eastAsia="cs-CZ"/>
        </w:rPr>
      </w:pPr>
    </w:p>
    <w:p w14:paraId="1BFA145F" w14:textId="77777777" w:rsidR="00563AB8" w:rsidRPr="004D43FB" w:rsidRDefault="00563AB8" w:rsidP="004D43FB">
      <w:pPr>
        <w:spacing w:before="0" w:after="0" w:line="240" w:lineRule="auto"/>
        <w:contextualSpacing w:val="0"/>
        <w:rPr>
          <w:rFonts w:eastAsia="Arial" w:cs="Arial"/>
          <w:color w:val="000000" w:themeColor="text1"/>
          <w:lang w:eastAsia="cs-CZ"/>
        </w:rPr>
      </w:pPr>
    </w:p>
    <w:p w14:paraId="42EAF973" w14:textId="77777777" w:rsidR="00563AB8" w:rsidRPr="004D43FB" w:rsidRDefault="00563AB8" w:rsidP="004D43FB">
      <w:pPr>
        <w:spacing w:before="0" w:after="0" w:line="240" w:lineRule="auto"/>
        <w:contextualSpacing w:val="0"/>
        <w:rPr>
          <w:rFonts w:eastAsia="Arial" w:cs="Arial"/>
          <w:color w:val="000000" w:themeColor="text1"/>
          <w:lang w:eastAsia="cs-CZ"/>
        </w:rPr>
      </w:pPr>
    </w:p>
    <w:p w14:paraId="3A48F151" w14:textId="77777777" w:rsidR="00563AB8" w:rsidRPr="004D43FB" w:rsidRDefault="00563AB8" w:rsidP="004D43FB">
      <w:pPr>
        <w:spacing w:before="0" w:after="0" w:line="240" w:lineRule="auto"/>
        <w:contextualSpacing w:val="0"/>
        <w:rPr>
          <w:rFonts w:eastAsia="Arial" w:cs="Arial"/>
          <w:color w:val="000000" w:themeColor="text1"/>
          <w:lang w:eastAsia="cs-CZ"/>
        </w:rPr>
      </w:pPr>
    </w:p>
    <w:p w14:paraId="27A1FF64" w14:textId="77777777" w:rsidR="00563AB8" w:rsidRPr="004D43FB" w:rsidRDefault="00563AB8" w:rsidP="004D43FB">
      <w:pPr>
        <w:spacing w:before="0" w:after="0" w:line="240" w:lineRule="auto"/>
        <w:contextualSpacing w:val="0"/>
        <w:rPr>
          <w:rFonts w:eastAsia="Arial" w:cs="Arial"/>
          <w:color w:val="000000" w:themeColor="text1"/>
          <w:lang w:eastAsia="cs-CZ"/>
        </w:rPr>
      </w:pPr>
    </w:p>
    <w:p w14:paraId="7BA45FAE" w14:textId="77777777" w:rsidR="00563AB8" w:rsidRPr="004D43FB" w:rsidRDefault="00563AB8" w:rsidP="004D43FB">
      <w:pPr>
        <w:spacing w:before="0" w:after="0" w:line="240" w:lineRule="auto"/>
        <w:contextualSpacing w:val="0"/>
        <w:rPr>
          <w:rFonts w:eastAsia="Arial" w:cs="Arial"/>
          <w:color w:val="000000" w:themeColor="text1"/>
          <w:lang w:eastAsia="cs-CZ"/>
        </w:rPr>
      </w:pPr>
    </w:p>
    <w:p w14:paraId="7C2449AE" w14:textId="77777777" w:rsidR="00563AB8" w:rsidRPr="004D43FB" w:rsidRDefault="00563AB8" w:rsidP="004D43FB">
      <w:pPr>
        <w:spacing w:before="0" w:after="0" w:line="240" w:lineRule="auto"/>
        <w:contextualSpacing w:val="0"/>
        <w:rPr>
          <w:rFonts w:eastAsia="Arial" w:cs="Arial"/>
          <w:color w:val="000000" w:themeColor="text1"/>
          <w:lang w:eastAsia="cs-CZ"/>
        </w:rPr>
      </w:pPr>
    </w:p>
    <w:p w14:paraId="5290A302" w14:textId="77777777" w:rsidR="00563AB8" w:rsidRPr="004D43FB" w:rsidRDefault="00563AB8" w:rsidP="004D43FB">
      <w:pPr>
        <w:spacing w:before="0" w:after="0" w:line="240" w:lineRule="auto"/>
        <w:contextualSpacing w:val="0"/>
        <w:rPr>
          <w:rFonts w:eastAsia="Arial" w:cs="Arial"/>
          <w:color w:val="000000" w:themeColor="text1"/>
          <w:lang w:eastAsia="cs-CZ"/>
        </w:rPr>
      </w:pPr>
    </w:p>
    <w:p w14:paraId="7BB93753" w14:textId="42DE4C01" w:rsidR="00816123" w:rsidRPr="0080520A" w:rsidRDefault="00DC52C8" w:rsidP="0080520A">
      <w:pPr>
        <w:tabs>
          <w:tab w:val="left" w:pos="142"/>
          <w:tab w:val="left" w:pos="4678"/>
        </w:tabs>
        <w:jc w:val="both"/>
        <w:rPr>
          <w:b/>
          <w:bCs/>
        </w:rPr>
      </w:pPr>
      <w:r w:rsidRPr="0080520A">
        <w:rPr>
          <w:b/>
          <w:bCs/>
        </w:rPr>
        <w:lastRenderedPageBreak/>
        <w:t>Příloha č. 2 - Položkový nabídkový rozpočet zhotovitele včetně závazných jednotkových cen (oceněný soupis stavebních prací, dodávek a služeb s výkazem výměr)</w:t>
      </w:r>
    </w:p>
    <w:sectPr w:rsidR="00816123" w:rsidRPr="0080520A" w:rsidSect="004D3246">
      <w:headerReference w:type="default" r:id="rId19"/>
      <w:footerReference w:type="default" r:id="rId20"/>
      <w:headerReference w:type="first" r:id="rId21"/>
      <w:footerReference w:type="first" r:id="rId22"/>
      <w:pgSz w:w="11906" w:h="16838"/>
      <w:pgMar w:top="1417" w:right="1133"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3" w:author="Bílková Simona" w:date="2026-02-12T12:04:00Z" w:initials="SB">
    <w:p w14:paraId="751ED5A0" w14:textId="77777777" w:rsidR="0096020A" w:rsidRDefault="0096020A" w:rsidP="0096020A">
      <w:pPr>
        <w:pStyle w:val="Textkomente"/>
      </w:pPr>
      <w:r>
        <w:rPr>
          <w:rStyle w:val="Odkaznakoment"/>
        </w:rPr>
        <w:annotationRef/>
      </w:r>
      <w:r>
        <w:t xml:space="preserve">Doplní zhotovitel - výši částky je třeba volit s ohledem na cenu díla v tom smyslu, aby pojištění případně uhradilo pojistnou událost, na základě níž by zhotovitel nemohl dostát svým závazkům. </w:t>
      </w:r>
    </w:p>
    <w:p w14:paraId="725F34EB" w14:textId="77777777" w:rsidR="0096020A" w:rsidRDefault="0096020A" w:rsidP="0096020A">
      <w:pPr>
        <w:pStyle w:val="Textkomente"/>
      </w:pPr>
      <w:r>
        <w:t>Výše pojistky může být rovna i ceně díla vč. DPH.</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25F34E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CF53A14" w16cex:dateUtc="2026-02-12T11: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25F34EB" w16cid:durableId="5CF53A1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93F726" w14:textId="77777777" w:rsidR="00517558" w:rsidRDefault="00517558" w:rsidP="006C3D15">
      <w:pPr>
        <w:spacing w:after="0" w:line="240" w:lineRule="auto"/>
      </w:pPr>
      <w:r>
        <w:separator/>
      </w:r>
    </w:p>
  </w:endnote>
  <w:endnote w:type="continuationSeparator" w:id="0">
    <w:p w14:paraId="6E209B3C" w14:textId="77777777" w:rsidR="00517558" w:rsidRDefault="00517558" w:rsidP="006C3D15">
      <w:pPr>
        <w:spacing w:after="0" w:line="240" w:lineRule="auto"/>
      </w:pPr>
      <w:r>
        <w:continuationSeparator/>
      </w:r>
    </w:p>
  </w:endnote>
  <w:endnote w:type="continuationNotice" w:id="1">
    <w:p w14:paraId="644E102D" w14:textId="77777777" w:rsidR="00517558" w:rsidRDefault="005175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935805"/>
      <w:docPartObj>
        <w:docPartGallery w:val="Page Numbers (Bottom of Page)"/>
        <w:docPartUnique/>
      </w:docPartObj>
    </w:sdtPr>
    <w:sdtEndPr/>
    <w:sdtContent>
      <w:p w14:paraId="41EC6AB6" w14:textId="4FD7CDB5" w:rsidR="008D755D" w:rsidRDefault="008D755D">
        <w:pPr>
          <w:pStyle w:val="Zpat"/>
          <w:jc w:val="center"/>
        </w:pPr>
        <w:r w:rsidRPr="006B63F1">
          <w:fldChar w:fldCharType="begin"/>
        </w:r>
        <w:r w:rsidRPr="006B63F1">
          <w:instrText>PAGE   \* MERGEFORMAT</w:instrText>
        </w:r>
        <w:r w:rsidRPr="006B63F1">
          <w:fldChar w:fldCharType="separate"/>
        </w:r>
        <w:r w:rsidRPr="006B63F1">
          <w:t>25</w:t>
        </w:r>
        <w:r w:rsidRPr="006B63F1">
          <w:fldChar w:fldCharType="end"/>
        </w:r>
        <w:r w:rsidRPr="006B63F1">
          <w:t>/</w:t>
        </w:r>
        <w:fldSimple w:instr=" NUMPAGES   \* MERGEFORMAT ">
          <w:r w:rsidR="00F27355" w:rsidRPr="006B63F1">
            <w:t>24</w:t>
          </w:r>
        </w:fldSimple>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011617"/>
      <w:docPartObj>
        <w:docPartGallery w:val="Page Numbers (Bottom of Page)"/>
        <w:docPartUnique/>
      </w:docPartObj>
    </w:sdtPr>
    <w:sdtEndPr/>
    <w:sdtContent>
      <w:p w14:paraId="453E8D59" w14:textId="10D4CF06" w:rsidR="008D755D" w:rsidRPr="00CC1CED" w:rsidRDefault="00C27CCA" w:rsidP="005F0845">
        <w:pPr>
          <w:pStyle w:val="Zpat"/>
          <w:jc w:val="center"/>
        </w:pPr>
        <w:r>
          <w:rPr>
            <w:noProof/>
          </w:rPr>
          <w:drawing>
            <wp:inline distT="0" distB="0" distL="0" distR="0" wp14:anchorId="3E1DEE4A" wp14:editId="78C8942C">
              <wp:extent cx="2750820" cy="576272"/>
              <wp:effectExtent l="0" t="0" r="0" b="0"/>
              <wp:docPr id="109051699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4096" cy="591623"/>
                      </a:xfrm>
                      <a:prstGeom prst="rect">
                        <a:avLst/>
                      </a:prstGeom>
                      <a:noFill/>
                      <a:ln>
                        <a:noFill/>
                      </a:ln>
                    </pic:spPr>
                  </pic:pic>
                </a:graphicData>
              </a:graphic>
            </wp:inline>
          </w:drawing>
        </w:r>
        <w:r w:rsidR="005F0845">
          <w:tab/>
        </w:r>
        <w:r w:rsidR="005F0845" w:rsidRPr="006B63F1">
          <w:fldChar w:fldCharType="begin"/>
        </w:r>
        <w:r w:rsidR="005F0845" w:rsidRPr="006B63F1">
          <w:instrText>PAGE   \* MERGEFORMAT</w:instrText>
        </w:r>
        <w:r w:rsidR="005F0845" w:rsidRPr="006B63F1">
          <w:fldChar w:fldCharType="separate"/>
        </w:r>
        <w:r w:rsidR="005F0845">
          <w:t>1</w:t>
        </w:r>
        <w:r w:rsidR="005F0845" w:rsidRPr="006B63F1">
          <w:fldChar w:fldCharType="end"/>
        </w:r>
        <w:r w:rsidR="005F0845" w:rsidRPr="006B63F1">
          <w:t>/</w:t>
        </w:r>
        <w:fldSimple w:instr=" NUMPAGES   \* MERGEFORMAT ">
          <w:r w:rsidR="005F0845">
            <w:t>24</w:t>
          </w:r>
        </w:fldSimple>
        <w:r w:rsidR="005F0845">
          <w:t xml:space="preserve"> </w:t>
        </w:r>
        <w:r w:rsidR="005F0845">
          <w:rPr>
            <w:noProof/>
          </w:rPr>
          <w:drawing>
            <wp:inline distT="0" distB="0" distL="0" distR="0" wp14:anchorId="4E25C489" wp14:editId="19F192B0">
              <wp:extent cx="2849880" cy="575945"/>
              <wp:effectExtent l="0" t="0" r="7620" b="0"/>
              <wp:docPr id="1994004350"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74275" cy="580875"/>
                      </a:xfrm>
                      <a:prstGeom prst="rect">
                        <a:avLst/>
                      </a:prstGeom>
                      <a:noFill/>
                      <a:ln>
                        <a:noFill/>
                      </a:ln>
                    </pic:spPr>
                  </pic:pic>
                </a:graphicData>
              </a:graphic>
            </wp:inline>
          </w:drawing>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D1F943" w14:textId="77777777" w:rsidR="00517558" w:rsidRDefault="00517558" w:rsidP="006C3D15">
      <w:pPr>
        <w:spacing w:after="0" w:line="240" w:lineRule="auto"/>
      </w:pPr>
      <w:r>
        <w:separator/>
      </w:r>
    </w:p>
  </w:footnote>
  <w:footnote w:type="continuationSeparator" w:id="0">
    <w:p w14:paraId="402EA49E" w14:textId="77777777" w:rsidR="00517558" w:rsidRDefault="00517558" w:rsidP="006C3D15">
      <w:pPr>
        <w:spacing w:after="0" w:line="240" w:lineRule="auto"/>
      </w:pPr>
      <w:r>
        <w:continuationSeparator/>
      </w:r>
    </w:p>
  </w:footnote>
  <w:footnote w:type="continuationNotice" w:id="1">
    <w:p w14:paraId="13B8BD98" w14:textId="77777777" w:rsidR="00517558" w:rsidRDefault="0051755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1138C" w14:textId="5F9AB5EB" w:rsidR="008D755D" w:rsidRPr="00F5793D" w:rsidRDefault="00E113E2" w:rsidP="00E113E2">
    <w:proofErr w:type="gramStart"/>
    <w:r>
      <w:t xml:space="preserve">UID:   </w:t>
    </w:r>
    <w:proofErr w:type="gramEnd"/>
    <w:r>
      <w:t xml:space="preserve">                                                                                                         </w:t>
    </w:r>
    <w:r w:rsidR="008D755D" w:rsidRPr="00F5793D">
      <w:t>Č.j. objednatele:</w:t>
    </w:r>
    <w:r>
      <w:t xml:space="preserve"> (ISPU)</w:t>
    </w:r>
  </w:p>
  <w:p w14:paraId="48B79E07" w14:textId="2DD9EC55" w:rsidR="008D755D" w:rsidRPr="00F5793D" w:rsidRDefault="00E113E2" w:rsidP="00E113E2">
    <w:r>
      <w:t>Č.j. objednatele: (</w:t>
    </w:r>
    <w:proofErr w:type="gramStart"/>
    <w:r>
      <w:t xml:space="preserve">ASPU)   </w:t>
    </w:r>
    <w:proofErr w:type="gramEnd"/>
    <w:r>
      <w:t xml:space="preserve">                                                                                      </w:t>
    </w:r>
    <w:r w:rsidR="00F27355">
      <w:t>Č</w:t>
    </w:r>
    <w:r w:rsidR="008D755D" w:rsidRPr="00F5793D">
      <w:t>.j.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F528A" w14:textId="3C130165" w:rsidR="008D755D" w:rsidRPr="00F5793D" w:rsidRDefault="00E113E2" w:rsidP="00E113E2">
    <w:proofErr w:type="gramStart"/>
    <w:r>
      <w:t xml:space="preserve">UID:   </w:t>
    </w:r>
    <w:proofErr w:type="gramEnd"/>
    <w:r>
      <w:t xml:space="preserve">                                                                                                         </w:t>
    </w:r>
    <w:r w:rsidR="008D755D" w:rsidRPr="00F5793D">
      <w:t>Č.j. objednatele:</w:t>
    </w:r>
    <w:r>
      <w:t xml:space="preserve"> (ISPU)</w:t>
    </w:r>
  </w:p>
  <w:p w14:paraId="6E7E600E" w14:textId="2D532EDC" w:rsidR="008D755D" w:rsidRPr="00F5793D" w:rsidRDefault="00E113E2" w:rsidP="00E113E2">
    <w:r>
      <w:t>Č.j. objednatele: (</w:t>
    </w:r>
    <w:proofErr w:type="gramStart"/>
    <w:r>
      <w:t xml:space="preserve">ASPU)   </w:t>
    </w:r>
    <w:proofErr w:type="gramEnd"/>
    <w:r>
      <w:t xml:space="preserve">                                                                                      </w:t>
    </w:r>
    <w:r w:rsidR="008D755D" w:rsidRPr="00F5793D">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64225"/>
    <w:multiLevelType w:val="hybridMultilevel"/>
    <w:tmpl w:val="7E2C03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211768"/>
    <w:multiLevelType w:val="hybridMultilevel"/>
    <w:tmpl w:val="FD66FC2C"/>
    <w:lvl w:ilvl="0" w:tplc="0405000F">
      <w:start w:val="1"/>
      <w:numFmt w:val="decimal"/>
      <w:lvlText w:val="%1."/>
      <w:lvlJc w:val="left"/>
      <w:pPr>
        <w:ind w:left="720" w:hanging="360"/>
      </w:pPr>
    </w:lvl>
    <w:lvl w:ilvl="1" w:tplc="ADBECD10">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2C6890"/>
    <w:multiLevelType w:val="hybridMultilevel"/>
    <w:tmpl w:val="4D762AC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825216"/>
    <w:multiLevelType w:val="hybridMultilevel"/>
    <w:tmpl w:val="D166B9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335BFB"/>
    <w:multiLevelType w:val="hybridMultilevel"/>
    <w:tmpl w:val="D96473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216EA5"/>
    <w:multiLevelType w:val="hybridMultilevel"/>
    <w:tmpl w:val="BCC0C05E"/>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0F7CF1"/>
    <w:multiLevelType w:val="hybridMultilevel"/>
    <w:tmpl w:val="AA32BE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700D30"/>
    <w:multiLevelType w:val="hybridMultilevel"/>
    <w:tmpl w:val="5DAAB47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700461"/>
    <w:multiLevelType w:val="hybridMultilevel"/>
    <w:tmpl w:val="977C1B5C"/>
    <w:lvl w:ilvl="0" w:tplc="0405000F">
      <w:start w:val="1"/>
      <w:numFmt w:val="decimal"/>
      <w:lvlText w:val="%1."/>
      <w:lvlJc w:val="left"/>
      <w:pPr>
        <w:ind w:left="720" w:hanging="360"/>
      </w:pPr>
    </w:lvl>
    <w:lvl w:ilvl="1" w:tplc="1DE65116">
      <w:start w:val="1"/>
      <w:numFmt w:val="lowerLetter"/>
      <w:lvlText w:val="%2."/>
      <w:lvlJc w:val="left"/>
      <w:pPr>
        <w:ind w:left="1440"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3046D"/>
    <w:multiLevelType w:val="hybridMultilevel"/>
    <w:tmpl w:val="AC02601A"/>
    <w:lvl w:ilvl="0" w:tplc="5CE2DAC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B2E33B3"/>
    <w:multiLevelType w:val="hybridMultilevel"/>
    <w:tmpl w:val="ABD20B60"/>
    <w:lvl w:ilvl="0" w:tplc="AF7C930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554CBC6E"/>
    <w:lvl w:ilvl="0">
      <w:start w:val="1"/>
      <w:numFmt w:val="upperRoman"/>
      <w:pStyle w:val="l-L1"/>
      <w:suff w:val="space"/>
      <w:lvlText w:val="Čl. %1."/>
      <w:lvlJc w:val="center"/>
      <w:pPr>
        <w:ind w:left="0" w:firstLine="0"/>
      </w:pPr>
      <w:rPr>
        <w:rFonts w:ascii="Arial" w:hAnsi="Arial"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CBB3F6F"/>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E6D4E30"/>
    <w:multiLevelType w:val="hybridMultilevel"/>
    <w:tmpl w:val="7FF0B1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3D1D16"/>
    <w:multiLevelType w:val="hybridMultilevel"/>
    <w:tmpl w:val="B7BEA158"/>
    <w:lvl w:ilvl="0" w:tplc="21423F62">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24664FE"/>
    <w:multiLevelType w:val="hybridMultilevel"/>
    <w:tmpl w:val="63C279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39D300BD"/>
    <w:multiLevelType w:val="hybridMultilevel"/>
    <w:tmpl w:val="E33E7F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A0396E"/>
    <w:multiLevelType w:val="hybridMultilevel"/>
    <w:tmpl w:val="92043076"/>
    <w:lvl w:ilvl="0" w:tplc="67CA30B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092659A"/>
    <w:multiLevelType w:val="hybridMultilevel"/>
    <w:tmpl w:val="1E307824"/>
    <w:lvl w:ilvl="0" w:tplc="67A8FA9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0AC3681"/>
    <w:multiLevelType w:val="hybridMultilevel"/>
    <w:tmpl w:val="FFAE6C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1826442"/>
    <w:multiLevelType w:val="hybridMultilevel"/>
    <w:tmpl w:val="05DACB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1B02D72"/>
    <w:multiLevelType w:val="hybridMultilevel"/>
    <w:tmpl w:val="6568BF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41F1B4D"/>
    <w:multiLevelType w:val="hybridMultilevel"/>
    <w:tmpl w:val="13D08E82"/>
    <w:lvl w:ilvl="0" w:tplc="FFFFFFFF">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C8D4FC14">
      <w:numFmt w:val="bullet"/>
      <w:lvlText w:val="-"/>
      <w:lvlJc w:val="left"/>
      <w:pPr>
        <w:ind w:left="2628" w:hanging="360"/>
      </w:pPr>
      <w:rPr>
        <w:rFonts w:ascii="Arial" w:eastAsia="Times New Roman" w:hAnsi="Arial" w:cs="Aria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126759"/>
    <w:multiLevelType w:val="hybridMultilevel"/>
    <w:tmpl w:val="2962FCF8"/>
    <w:lvl w:ilvl="0" w:tplc="3836B6E6">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CFB6F18"/>
    <w:multiLevelType w:val="hybridMultilevel"/>
    <w:tmpl w:val="6D188A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D05C61"/>
    <w:multiLevelType w:val="hybridMultilevel"/>
    <w:tmpl w:val="818C39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9B6516F"/>
    <w:multiLevelType w:val="hybridMultilevel"/>
    <w:tmpl w:val="D01A0CA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AE67F1C"/>
    <w:multiLevelType w:val="hybridMultilevel"/>
    <w:tmpl w:val="64903D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F0E722A"/>
    <w:multiLevelType w:val="hybridMultilevel"/>
    <w:tmpl w:val="210AE9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1A835C1"/>
    <w:multiLevelType w:val="hybridMultilevel"/>
    <w:tmpl w:val="4D6A5C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30D1217"/>
    <w:multiLevelType w:val="hybridMultilevel"/>
    <w:tmpl w:val="4D6A5C8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3543453"/>
    <w:multiLevelType w:val="hybridMultilevel"/>
    <w:tmpl w:val="1C262056"/>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4E126C7"/>
    <w:multiLevelType w:val="hybridMultilevel"/>
    <w:tmpl w:val="B12A33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7F6627D"/>
    <w:multiLevelType w:val="hybridMultilevel"/>
    <w:tmpl w:val="360A89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34469840">
    <w:abstractNumId w:val="20"/>
  </w:num>
  <w:num w:numId="2" w16cid:durableId="1060595559">
    <w:abstractNumId w:val="2"/>
  </w:num>
  <w:num w:numId="3" w16cid:durableId="1652295877">
    <w:abstractNumId w:val="40"/>
  </w:num>
  <w:num w:numId="4" w16cid:durableId="1516572710">
    <w:abstractNumId w:val="41"/>
  </w:num>
  <w:num w:numId="5" w16cid:durableId="1523013662">
    <w:abstractNumId w:val="45"/>
  </w:num>
  <w:num w:numId="6" w16cid:durableId="603346845">
    <w:abstractNumId w:val="30"/>
  </w:num>
  <w:num w:numId="7" w16cid:durableId="691104490">
    <w:abstractNumId w:val="37"/>
  </w:num>
  <w:num w:numId="8" w16cid:durableId="877164960">
    <w:abstractNumId w:val="19"/>
  </w:num>
  <w:num w:numId="9" w16cid:durableId="460538220">
    <w:abstractNumId w:val="4"/>
  </w:num>
  <w:num w:numId="10" w16cid:durableId="1586301209">
    <w:abstractNumId w:val="29"/>
  </w:num>
  <w:num w:numId="11" w16cid:durableId="2031763236">
    <w:abstractNumId w:val="31"/>
  </w:num>
  <w:num w:numId="12" w16cid:durableId="482048479">
    <w:abstractNumId w:val="12"/>
  </w:num>
  <w:num w:numId="13" w16cid:durableId="1199047888">
    <w:abstractNumId w:val="36"/>
  </w:num>
  <w:num w:numId="14" w16cid:durableId="1032150717">
    <w:abstractNumId w:val="21"/>
  </w:num>
  <w:num w:numId="15" w16cid:durableId="95945395">
    <w:abstractNumId w:val="14"/>
  </w:num>
  <w:num w:numId="16" w16cid:durableId="950094235">
    <w:abstractNumId w:val="32"/>
  </w:num>
  <w:num w:numId="17" w16cid:durableId="78449710">
    <w:abstractNumId w:val="1"/>
  </w:num>
  <w:num w:numId="18" w16cid:durableId="127869477">
    <w:abstractNumId w:val="17"/>
  </w:num>
  <w:num w:numId="19" w16cid:durableId="849877423">
    <w:abstractNumId w:val="5"/>
  </w:num>
  <w:num w:numId="20" w16cid:durableId="1624001783">
    <w:abstractNumId w:val="3"/>
  </w:num>
  <w:num w:numId="21" w16cid:durableId="1261065740">
    <w:abstractNumId w:val="16"/>
  </w:num>
  <w:num w:numId="22" w16cid:durableId="585967933">
    <w:abstractNumId w:val="26"/>
  </w:num>
  <w:num w:numId="23" w16cid:durableId="77948604">
    <w:abstractNumId w:val="33"/>
  </w:num>
  <w:num w:numId="24" w16cid:durableId="952244650">
    <w:abstractNumId w:val="9"/>
  </w:num>
  <w:num w:numId="25" w16cid:durableId="1247685588">
    <w:abstractNumId w:val="10"/>
  </w:num>
  <w:num w:numId="26" w16cid:durableId="601373778">
    <w:abstractNumId w:val="8"/>
  </w:num>
  <w:num w:numId="27" w16cid:durableId="1788888890">
    <w:abstractNumId w:val="0"/>
  </w:num>
  <w:num w:numId="28" w16cid:durableId="281041742">
    <w:abstractNumId w:val="46"/>
  </w:num>
  <w:num w:numId="29" w16cid:durableId="687756650">
    <w:abstractNumId w:val="44"/>
  </w:num>
  <w:num w:numId="30" w16cid:durableId="595141160">
    <w:abstractNumId w:val="34"/>
  </w:num>
  <w:num w:numId="31" w16cid:durableId="409890379">
    <w:abstractNumId w:val="28"/>
  </w:num>
  <w:num w:numId="32" w16cid:durableId="951714292">
    <w:abstractNumId w:val="35"/>
  </w:num>
  <w:num w:numId="33" w16cid:durableId="370304969">
    <w:abstractNumId w:val="6"/>
  </w:num>
  <w:num w:numId="34" w16cid:durableId="1390108512">
    <w:abstractNumId w:val="18"/>
  </w:num>
  <w:num w:numId="35" w16cid:durableId="924147036">
    <w:abstractNumId w:val="25"/>
  </w:num>
  <w:num w:numId="36" w16cid:durableId="702360485">
    <w:abstractNumId w:val="39"/>
  </w:num>
  <w:num w:numId="37" w16cid:durableId="1693530783">
    <w:abstractNumId w:val="42"/>
  </w:num>
  <w:num w:numId="38" w16cid:durableId="872839987">
    <w:abstractNumId w:val="27"/>
  </w:num>
  <w:num w:numId="39" w16cid:durableId="802232848">
    <w:abstractNumId w:val="43"/>
  </w:num>
  <w:num w:numId="40" w16cid:durableId="1644777516">
    <w:abstractNumId w:val="22"/>
  </w:num>
  <w:num w:numId="41" w16cid:durableId="2050954519">
    <w:abstractNumId w:val="7"/>
  </w:num>
  <w:num w:numId="42" w16cid:durableId="1514882793">
    <w:abstractNumId w:val="23"/>
  </w:num>
  <w:num w:numId="43" w16cid:durableId="1004432825">
    <w:abstractNumId w:val="38"/>
  </w:num>
  <w:num w:numId="44" w16cid:durableId="928151604">
    <w:abstractNumId w:val="24"/>
  </w:num>
  <w:num w:numId="45" w16cid:durableId="481115289">
    <w:abstractNumId w:val="11"/>
  </w:num>
  <w:num w:numId="46" w16cid:durableId="331879695">
    <w:abstractNumId w:val="13"/>
  </w:num>
  <w:num w:numId="47" w16cid:durableId="488178656">
    <w:abstractNumId w:val="15"/>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rachová Kristýna Ing.">
    <w15:presenceInfo w15:providerId="AD" w15:userId="S::K.Hrachova@spucr.cz::a2ff8da1-e650-4f20-aaaf-4720d3807467"/>
  </w15:person>
  <w15:person w15:author="Bílková Simona">
    <w15:presenceInfo w15:providerId="AD" w15:userId="S::s.bilkova@spucr.cz::e6a26de0-03e6-4daf-b45a-3e89a9d63b2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001"/>
    <w:rsid w:val="00003103"/>
    <w:rsid w:val="00004170"/>
    <w:rsid w:val="000145C3"/>
    <w:rsid w:val="000208A0"/>
    <w:rsid w:val="000246D6"/>
    <w:rsid w:val="00026BCD"/>
    <w:rsid w:val="00030A24"/>
    <w:rsid w:val="00031BB1"/>
    <w:rsid w:val="00031E15"/>
    <w:rsid w:val="000453FC"/>
    <w:rsid w:val="000458BD"/>
    <w:rsid w:val="00046A5D"/>
    <w:rsid w:val="00047E0F"/>
    <w:rsid w:val="00050E94"/>
    <w:rsid w:val="00052ADB"/>
    <w:rsid w:val="00053288"/>
    <w:rsid w:val="000559CD"/>
    <w:rsid w:val="000616D0"/>
    <w:rsid w:val="000639BD"/>
    <w:rsid w:val="00065C95"/>
    <w:rsid w:val="00066106"/>
    <w:rsid w:val="00067488"/>
    <w:rsid w:val="000711AF"/>
    <w:rsid w:val="000718D0"/>
    <w:rsid w:val="00073207"/>
    <w:rsid w:val="000735AF"/>
    <w:rsid w:val="00073AF7"/>
    <w:rsid w:val="00075ACD"/>
    <w:rsid w:val="00076729"/>
    <w:rsid w:val="00076B04"/>
    <w:rsid w:val="00080D4E"/>
    <w:rsid w:val="00081FAD"/>
    <w:rsid w:val="000834DA"/>
    <w:rsid w:val="00083A00"/>
    <w:rsid w:val="000843BA"/>
    <w:rsid w:val="000859F9"/>
    <w:rsid w:val="00090AA8"/>
    <w:rsid w:val="00092614"/>
    <w:rsid w:val="000948C5"/>
    <w:rsid w:val="00095434"/>
    <w:rsid w:val="000964C9"/>
    <w:rsid w:val="000A0138"/>
    <w:rsid w:val="000A37DE"/>
    <w:rsid w:val="000B5DAE"/>
    <w:rsid w:val="000B60B0"/>
    <w:rsid w:val="000B7EB7"/>
    <w:rsid w:val="000C4868"/>
    <w:rsid w:val="000C5332"/>
    <w:rsid w:val="000C55CE"/>
    <w:rsid w:val="000D2A49"/>
    <w:rsid w:val="000D5965"/>
    <w:rsid w:val="000F5B02"/>
    <w:rsid w:val="00100E55"/>
    <w:rsid w:val="00101037"/>
    <w:rsid w:val="00104EDE"/>
    <w:rsid w:val="00105B93"/>
    <w:rsid w:val="001063CF"/>
    <w:rsid w:val="00110471"/>
    <w:rsid w:val="00113A2D"/>
    <w:rsid w:val="00115C77"/>
    <w:rsid w:val="00120499"/>
    <w:rsid w:val="0012049E"/>
    <w:rsid w:val="001216DB"/>
    <w:rsid w:val="00122441"/>
    <w:rsid w:val="001231E3"/>
    <w:rsid w:val="00123D0C"/>
    <w:rsid w:val="00125FB5"/>
    <w:rsid w:val="001339B7"/>
    <w:rsid w:val="00134A2A"/>
    <w:rsid w:val="00134B42"/>
    <w:rsid w:val="0014133A"/>
    <w:rsid w:val="0014192D"/>
    <w:rsid w:val="001434B4"/>
    <w:rsid w:val="0014530C"/>
    <w:rsid w:val="001457F0"/>
    <w:rsid w:val="00146EE1"/>
    <w:rsid w:val="00151F64"/>
    <w:rsid w:val="001529B2"/>
    <w:rsid w:val="00153DFD"/>
    <w:rsid w:val="00154381"/>
    <w:rsid w:val="00155A0C"/>
    <w:rsid w:val="0016131C"/>
    <w:rsid w:val="00163860"/>
    <w:rsid w:val="00166C7E"/>
    <w:rsid w:val="00170055"/>
    <w:rsid w:val="00171182"/>
    <w:rsid w:val="00171D96"/>
    <w:rsid w:val="00174754"/>
    <w:rsid w:val="0018315B"/>
    <w:rsid w:val="001838C4"/>
    <w:rsid w:val="00184AFC"/>
    <w:rsid w:val="001857DE"/>
    <w:rsid w:val="00187419"/>
    <w:rsid w:val="00187E17"/>
    <w:rsid w:val="001903A6"/>
    <w:rsid w:val="0019057A"/>
    <w:rsid w:val="00194EA8"/>
    <w:rsid w:val="001956A4"/>
    <w:rsid w:val="001A135F"/>
    <w:rsid w:val="001A44BA"/>
    <w:rsid w:val="001A46FA"/>
    <w:rsid w:val="001A731A"/>
    <w:rsid w:val="001B1A54"/>
    <w:rsid w:val="001B20B4"/>
    <w:rsid w:val="001B4DC8"/>
    <w:rsid w:val="001B6A3C"/>
    <w:rsid w:val="001C0619"/>
    <w:rsid w:val="001C1F80"/>
    <w:rsid w:val="001C2741"/>
    <w:rsid w:val="001C374A"/>
    <w:rsid w:val="001C5C37"/>
    <w:rsid w:val="001D539C"/>
    <w:rsid w:val="001D5FEC"/>
    <w:rsid w:val="001D6E4A"/>
    <w:rsid w:val="001D7555"/>
    <w:rsid w:val="001E0EAA"/>
    <w:rsid w:val="001E34FE"/>
    <w:rsid w:val="001E3AD2"/>
    <w:rsid w:val="001F1936"/>
    <w:rsid w:val="001F5101"/>
    <w:rsid w:val="001F65E0"/>
    <w:rsid w:val="001F7F5E"/>
    <w:rsid w:val="00200D76"/>
    <w:rsid w:val="0020289F"/>
    <w:rsid w:val="0020365A"/>
    <w:rsid w:val="00204925"/>
    <w:rsid w:val="00211417"/>
    <w:rsid w:val="00214ABC"/>
    <w:rsid w:val="00214CDC"/>
    <w:rsid w:val="002177A3"/>
    <w:rsid w:val="002178BA"/>
    <w:rsid w:val="00217AA7"/>
    <w:rsid w:val="00230BB9"/>
    <w:rsid w:val="00231403"/>
    <w:rsid w:val="002353CB"/>
    <w:rsid w:val="00236389"/>
    <w:rsid w:val="00237B29"/>
    <w:rsid w:val="002449A1"/>
    <w:rsid w:val="00244C1D"/>
    <w:rsid w:val="00245C7B"/>
    <w:rsid w:val="0025169E"/>
    <w:rsid w:val="00257CD0"/>
    <w:rsid w:val="002624ED"/>
    <w:rsid w:val="00262A51"/>
    <w:rsid w:val="0026468F"/>
    <w:rsid w:val="00266407"/>
    <w:rsid w:val="00267CC8"/>
    <w:rsid w:val="00267E15"/>
    <w:rsid w:val="002731E1"/>
    <w:rsid w:val="00274CDE"/>
    <w:rsid w:val="00276329"/>
    <w:rsid w:val="002824F0"/>
    <w:rsid w:val="002864DA"/>
    <w:rsid w:val="00291726"/>
    <w:rsid w:val="00292929"/>
    <w:rsid w:val="00294102"/>
    <w:rsid w:val="002A04A6"/>
    <w:rsid w:val="002A0E91"/>
    <w:rsid w:val="002A11FC"/>
    <w:rsid w:val="002A5396"/>
    <w:rsid w:val="002A5A39"/>
    <w:rsid w:val="002B082D"/>
    <w:rsid w:val="002B248C"/>
    <w:rsid w:val="002B58F3"/>
    <w:rsid w:val="002B7947"/>
    <w:rsid w:val="002C1B9B"/>
    <w:rsid w:val="002C3933"/>
    <w:rsid w:val="002D0A4E"/>
    <w:rsid w:val="002D15FF"/>
    <w:rsid w:val="002D1851"/>
    <w:rsid w:val="002D2DAC"/>
    <w:rsid w:val="002D3DA5"/>
    <w:rsid w:val="002E08DD"/>
    <w:rsid w:val="002E359D"/>
    <w:rsid w:val="002E6126"/>
    <w:rsid w:val="002F0213"/>
    <w:rsid w:val="002F5E5D"/>
    <w:rsid w:val="003014E2"/>
    <w:rsid w:val="00301C4E"/>
    <w:rsid w:val="00307CBD"/>
    <w:rsid w:val="00311E83"/>
    <w:rsid w:val="00312C75"/>
    <w:rsid w:val="00312ED6"/>
    <w:rsid w:val="00313A9F"/>
    <w:rsid w:val="00314D67"/>
    <w:rsid w:val="003155CF"/>
    <w:rsid w:val="00323556"/>
    <w:rsid w:val="00325832"/>
    <w:rsid w:val="00325D82"/>
    <w:rsid w:val="00327D29"/>
    <w:rsid w:val="00332612"/>
    <w:rsid w:val="003328BE"/>
    <w:rsid w:val="003332C5"/>
    <w:rsid w:val="00346559"/>
    <w:rsid w:val="003468B0"/>
    <w:rsid w:val="00347D7E"/>
    <w:rsid w:val="00350B9E"/>
    <w:rsid w:val="003524E9"/>
    <w:rsid w:val="00360125"/>
    <w:rsid w:val="003621C5"/>
    <w:rsid w:val="0037366A"/>
    <w:rsid w:val="00373D17"/>
    <w:rsid w:val="003770D7"/>
    <w:rsid w:val="0037781E"/>
    <w:rsid w:val="00381351"/>
    <w:rsid w:val="0038344C"/>
    <w:rsid w:val="00384B7C"/>
    <w:rsid w:val="0038638E"/>
    <w:rsid w:val="003915CE"/>
    <w:rsid w:val="003932D1"/>
    <w:rsid w:val="0039429C"/>
    <w:rsid w:val="00395F22"/>
    <w:rsid w:val="00395FF2"/>
    <w:rsid w:val="003A026F"/>
    <w:rsid w:val="003A0486"/>
    <w:rsid w:val="003A0D1F"/>
    <w:rsid w:val="003A12CC"/>
    <w:rsid w:val="003A70AE"/>
    <w:rsid w:val="003B147D"/>
    <w:rsid w:val="003B3FD8"/>
    <w:rsid w:val="003B4EDD"/>
    <w:rsid w:val="003B5728"/>
    <w:rsid w:val="003B5D14"/>
    <w:rsid w:val="003C0AD4"/>
    <w:rsid w:val="003D03F5"/>
    <w:rsid w:val="003D1FA9"/>
    <w:rsid w:val="003D21B7"/>
    <w:rsid w:val="003D4F12"/>
    <w:rsid w:val="003D66F0"/>
    <w:rsid w:val="003D7879"/>
    <w:rsid w:val="003D78C9"/>
    <w:rsid w:val="003D7C08"/>
    <w:rsid w:val="003E00DA"/>
    <w:rsid w:val="003E0C01"/>
    <w:rsid w:val="003E1FE8"/>
    <w:rsid w:val="003E578B"/>
    <w:rsid w:val="003F2620"/>
    <w:rsid w:val="003F59A6"/>
    <w:rsid w:val="00402749"/>
    <w:rsid w:val="0040546D"/>
    <w:rsid w:val="0041441D"/>
    <w:rsid w:val="00414852"/>
    <w:rsid w:val="0042192D"/>
    <w:rsid w:val="0042195A"/>
    <w:rsid w:val="004236C9"/>
    <w:rsid w:val="00423C70"/>
    <w:rsid w:val="00433215"/>
    <w:rsid w:val="00440C25"/>
    <w:rsid w:val="0044390C"/>
    <w:rsid w:val="004457CE"/>
    <w:rsid w:val="004468C8"/>
    <w:rsid w:val="00452CE0"/>
    <w:rsid w:val="004532E9"/>
    <w:rsid w:val="004541D8"/>
    <w:rsid w:val="00454546"/>
    <w:rsid w:val="0046199C"/>
    <w:rsid w:val="00463206"/>
    <w:rsid w:val="00463DA1"/>
    <w:rsid w:val="00465799"/>
    <w:rsid w:val="00470EE5"/>
    <w:rsid w:val="00471A19"/>
    <w:rsid w:val="00472206"/>
    <w:rsid w:val="00472302"/>
    <w:rsid w:val="004752E1"/>
    <w:rsid w:val="00475B1D"/>
    <w:rsid w:val="00480099"/>
    <w:rsid w:val="00484897"/>
    <w:rsid w:val="004858A1"/>
    <w:rsid w:val="00486CA2"/>
    <w:rsid w:val="0049073A"/>
    <w:rsid w:val="00494022"/>
    <w:rsid w:val="00494DB7"/>
    <w:rsid w:val="00495A8D"/>
    <w:rsid w:val="00495C08"/>
    <w:rsid w:val="004A27DD"/>
    <w:rsid w:val="004A405A"/>
    <w:rsid w:val="004A70F4"/>
    <w:rsid w:val="004B0D74"/>
    <w:rsid w:val="004B3ED8"/>
    <w:rsid w:val="004B445D"/>
    <w:rsid w:val="004B5162"/>
    <w:rsid w:val="004B547D"/>
    <w:rsid w:val="004C5E36"/>
    <w:rsid w:val="004D19FE"/>
    <w:rsid w:val="004D3246"/>
    <w:rsid w:val="004D43FB"/>
    <w:rsid w:val="004E0BAA"/>
    <w:rsid w:val="004E1355"/>
    <w:rsid w:val="004F046B"/>
    <w:rsid w:val="004F0679"/>
    <w:rsid w:val="004F174D"/>
    <w:rsid w:val="00502776"/>
    <w:rsid w:val="00504607"/>
    <w:rsid w:val="00510989"/>
    <w:rsid w:val="00514FD6"/>
    <w:rsid w:val="00517558"/>
    <w:rsid w:val="00517C65"/>
    <w:rsid w:val="005219D1"/>
    <w:rsid w:val="005232DD"/>
    <w:rsid w:val="00526154"/>
    <w:rsid w:val="00530307"/>
    <w:rsid w:val="00535630"/>
    <w:rsid w:val="00535A04"/>
    <w:rsid w:val="00536719"/>
    <w:rsid w:val="00547BCC"/>
    <w:rsid w:val="00554EC3"/>
    <w:rsid w:val="005567FF"/>
    <w:rsid w:val="005614E4"/>
    <w:rsid w:val="00561D72"/>
    <w:rsid w:val="00563034"/>
    <w:rsid w:val="0056340A"/>
    <w:rsid w:val="00563AB8"/>
    <w:rsid w:val="005643D1"/>
    <w:rsid w:val="00565084"/>
    <w:rsid w:val="00567597"/>
    <w:rsid w:val="00576629"/>
    <w:rsid w:val="00576CB0"/>
    <w:rsid w:val="00577472"/>
    <w:rsid w:val="0057756A"/>
    <w:rsid w:val="00582D7F"/>
    <w:rsid w:val="005832DA"/>
    <w:rsid w:val="00586738"/>
    <w:rsid w:val="005904FF"/>
    <w:rsid w:val="00590AB2"/>
    <w:rsid w:val="0059350D"/>
    <w:rsid w:val="00597BAF"/>
    <w:rsid w:val="005A0A78"/>
    <w:rsid w:val="005A2012"/>
    <w:rsid w:val="005A5C11"/>
    <w:rsid w:val="005A7686"/>
    <w:rsid w:val="005B4745"/>
    <w:rsid w:val="005B4750"/>
    <w:rsid w:val="005B53B2"/>
    <w:rsid w:val="005C00E3"/>
    <w:rsid w:val="005C0200"/>
    <w:rsid w:val="005C131E"/>
    <w:rsid w:val="005C58A5"/>
    <w:rsid w:val="005D0EB0"/>
    <w:rsid w:val="005D161D"/>
    <w:rsid w:val="005D2261"/>
    <w:rsid w:val="005D64C2"/>
    <w:rsid w:val="005E3913"/>
    <w:rsid w:val="005E3F94"/>
    <w:rsid w:val="005E61C9"/>
    <w:rsid w:val="005F0845"/>
    <w:rsid w:val="005F5F82"/>
    <w:rsid w:val="006011F6"/>
    <w:rsid w:val="0060665D"/>
    <w:rsid w:val="00612A5C"/>
    <w:rsid w:val="00615A3D"/>
    <w:rsid w:val="00616722"/>
    <w:rsid w:val="00616E93"/>
    <w:rsid w:val="00625603"/>
    <w:rsid w:val="00625A1E"/>
    <w:rsid w:val="006330D8"/>
    <w:rsid w:val="00634845"/>
    <w:rsid w:val="00636CB1"/>
    <w:rsid w:val="00642C9C"/>
    <w:rsid w:val="006445FC"/>
    <w:rsid w:val="00645032"/>
    <w:rsid w:val="0064618E"/>
    <w:rsid w:val="00646665"/>
    <w:rsid w:val="00650142"/>
    <w:rsid w:val="00651D8F"/>
    <w:rsid w:val="00655D72"/>
    <w:rsid w:val="006569DC"/>
    <w:rsid w:val="006569E4"/>
    <w:rsid w:val="00660DE5"/>
    <w:rsid w:val="006615F7"/>
    <w:rsid w:val="0066185F"/>
    <w:rsid w:val="00661ABF"/>
    <w:rsid w:val="00662808"/>
    <w:rsid w:val="006634E2"/>
    <w:rsid w:val="00663681"/>
    <w:rsid w:val="0066399B"/>
    <w:rsid w:val="006705E2"/>
    <w:rsid w:val="00670CE5"/>
    <w:rsid w:val="0067359A"/>
    <w:rsid w:val="00674421"/>
    <w:rsid w:val="006815D8"/>
    <w:rsid w:val="00693320"/>
    <w:rsid w:val="006974B4"/>
    <w:rsid w:val="00697D9E"/>
    <w:rsid w:val="006A1064"/>
    <w:rsid w:val="006A46EA"/>
    <w:rsid w:val="006A5D3C"/>
    <w:rsid w:val="006B054A"/>
    <w:rsid w:val="006B54C6"/>
    <w:rsid w:val="006B63F1"/>
    <w:rsid w:val="006C0BE7"/>
    <w:rsid w:val="006C29F7"/>
    <w:rsid w:val="006C3D15"/>
    <w:rsid w:val="006C7D66"/>
    <w:rsid w:val="006D4F1C"/>
    <w:rsid w:val="006D676E"/>
    <w:rsid w:val="006D6F32"/>
    <w:rsid w:val="006E735B"/>
    <w:rsid w:val="006E75A6"/>
    <w:rsid w:val="006F2866"/>
    <w:rsid w:val="006F4416"/>
    <w:rsid w:val="006F5AB0"/>
    <w:rsid w:val="006F78F3"/>
    <w:rsid w:val="00701948"/>
    <w:rsid w:val="00702010"/>
    <w:rsid w:val="00703E8C"/>
    <w:rsid w:val="007102C7"/>
    <w:rsid w:val="007102FD"/>
    <w:rsid w:val="00710D78"/>
    <w:rsid w:val="007210B9"/>
    <w:rsid w:val="00721500"/>
    <w:rsid w:val="007218FB"/>
    <w:rsid w:val="00721BF6"/>
    <w:rsid w:val="007220A5"/>
    <w:rsid w:val="007278AC"/>
    <w:rsid w:val="0073434C"/>
    <w:rsid w:val="007350D2"/>
    <w:rsid w:val="00735D95"/>
    <w:rsid w:val="00744219"/>
    <w:rsid w:val="00745CF0"/>
    <w:rsid w:val="00746553"/>
    <w:rsid w:val="00750E52"/>
    <w:rsid w:val="0075369D"/>
    <w:rsid w:val="00755995"/>
    <w:rsid w:val="007607E2"/>
    <w:rsid w:val="00760C2A"/>
    <w:rsid w:val="007637B1"/>
    <w:rsid w:val="007656EF"/>
    <w:rsid w:val="00767B38"/>
    <w:rsid w:val="00770C04"/>
    <w:rsid w:val="00772E3C"/>
    <w:rsid w:val="007739AF"/>
    <w:rsid w:val="00774494"/>
    <w:rsid w:val="00786F5E"/>
    <w:rsid w:val="00792027"/>
    <w:rsid w:val="0079317F"/>
    <w:rsid w:val="00793947"/>
    <w:rsid w:val="00794114"/>
    <w:rsid w:val="00794870"/>
    <w:rsid w:val="00795723"/>
    <w:rsid w:val="007958B9"/>
    <w:rsid w:val="007A066F"/>
    <w:rsid w:val="007A1339"/>
    <w:rsid w:val="007A1FC6"/>
    <w:rsid w:val="007A43FC"/>
    <w:rsid w:val="007A76EE"/>
    <w:rsid w:val="007B32E3"/>
    <w:rsid w:val="007B3796"/>
    <w:rsid w:val="007B5508"/>
    <w:rsid w:val="007B6C8C"/>
    <w:rsid w:val="007B7BE6"/>
    <w:rsid w:val="007C4870"/>
    <w:rsid w:val="007C5F1F"/>
    <w:rsid w:val="007C7627"/>
    <w:rsid w:val="007C7E59"/>
    <w:rsid w:val="007D0116"/>
    <w:rsid w:val="007D1BDA"/>
    <w:rsid w:val="007D3EAB"/>
    <w:rsid w:val="007D4329"/>
    <w:rsid w:val="007D4883"/>
    <w:rsid w:val="007E03E7"/>
    <w:rsid w:val="007E1DCD"/>
    <w:rsid w:val="007F2533"/>
    <w:rsid w:val="007F2841"/>
    <w:rsid w:val="007F2F17"/>
    <w:rsid w:val="007F6229"/>
    <w:rsid w:val="007F68C4"/>
    <w:rsid w:val="00800330"/>
    <w:rsid w:val="00803839"/>
    <w:rsid w:val="0080520A"/>
    <w:rsid w:val="00806420"/>
    <w:rsid w:val="0081462E"/>
    <w:rsid w:val="00815FF8"/>
    <w:rsid w:val="00816123"/>
    <w:rsid w:val="0082122C"/>
    <w:rsid w:val="008220E4"/>
    <w:rsid w:val="00822CBA"/>
    <w:rsid w:val="00824CE2"/>
    <w:rsid w:val="00825607"/>
    <w:rsid w:val="00825AFF"/>
    <w:rsid w:val="0082745D"/>
    <w:rsid w:val="00830C90"/>
    <w:rsid w:val="00834C7B"/>
    <w:rsid w:val="0084077A"/>
    <w:rsid w:val="0084744A"/>
    <w:rsid w:val="00850EFD"/>
    <w:rsid w:val="00850F2F"/>
    <w:rsid w:val="00852CA8"/>
    <w:rsid w:val="00856541"/>
    <w:rsid w:val="00856FC8"/>
    <w:rsid w:val="0086048A"/>
    <w:rsid w:val="0086088C"/>
    <w:rsid w:val="008613B9"/>
    <w:rsid w:val="008620D5"/>
    <w:rsid w:val="0086211B"/>
    <w:rsid w:val="008633F8"/>
    <w:rsid w:val="0086685B"/>
    <w:rsid w:val="008756DA"/>
    <w:rsid w:val="00881899"/>
    <w:rsid w:val="00882B62"/>
    <w:rsid w:val="0088470D"/>
    <w:rsid w:val="008928FB"/>
    <w:rsid w:val="00893ED1"/>
    <w:rsid w:val="0089660E"/>
    <w:rsid w:val="008A019F"/>
    <w:rsid w:val="008A0D93"/>
    <w:rsid w:val="008A22B5"/>
    <w:rsid w:val="008A27F7"/>
    <w:rsid w:val="008A4B1F"/>
    <w:rsid w:val="008B5576"/>
    <w:rsid w:val="008B6A3A"/>
    <w:rsid w:val="008B741D"/>
    <w:rsid w:val="008B7DE9"/>
    <w:rsid w:val="008C0C76"/>
    <w:rsid w:val="008C127E"/>
    <w:rsid w:val="008C2596"/>
    <w:rsid w:val="008C2609"/>
    <w:rsid w:val="008C2DF0"/>
    <w:rsid w:val="008C4B3D"/>
    <w:rsid w:val="008C602E"/>
    <w:rsid w:val="008C6630"/>
    <w:rsid w:val="008D4E02"/>
    <w:rsid w:val="008D62B3"/>
    <w:rsid w:val="008D755D"/>
    <w:rsid w:val="008D79AF"/>
    <w:rsid w:val="008E049A"/>
    <w:rsid w:val="008E1CD6"/>
    <w:rsid w:val="008E32B2"/>
    <w:rsid w:val="008F14A3"/>
    <w:rsid w:val="008F31E3"/>
    <w:rsid w:val="008F3797"/>
    <w:rsid w:val="008F653A"/>
    <w:rsid w:val="008F6D4A"/>
    <w:rsid w:val="008F757C"/>
    <w:rsid w:val="008F7FC9"/>
    <w:rsid w:val="0090112F"/>
    <w:rsid w:val="0090233F"/>
    <w:rsid w:val="0090747A"/>
    <w:rsid w:val="00911188"/>
    <w:rsid w:val="009116C2"/>
    <w:rsid w:val="009216D8"/>
    <w:rsid w:val="00921D01"/>
    <w:rsid w:val="00922102"/>
    <w:rsid w:val="00922B4E"/>
    <w:rsid w:val="00922F5C"/>
    <w:rsid w:val="00924D25"/>
    <w:rsid w:val="00924F78"/>
    <w:rsid w:val="00925587"/>
    <w:rsid w:val="0092586C"/>
    <w:rsid w:val="009269A7"/>
    <w:rsid w:val="009300E5"/>
    <w:rsid w:val="00930EAC"/>
    <w:rsid w:val="00935DCD"/>
    <w:rsid w:val="00942E95"/>
    <w:rsid w:val="00942EF8"/>
    <w:rsid w:val="00943F4A"/>
    <w:rsid w:val="0094784B"/>
    <w:rsid w:val="009563AF"/>
    <w:rsid w:val="0096020A"/>
    <w:rsid w:val="00961B57"/>
    <w:rsid w:val="00967478"/>
    <w:rsid w:val="00967777"/>
    <w:rsid w:val="009725BB"/>
    <w:rsid w:val="00972E6C"/>
    <w:rsid w:val="00973498"/>
    <w:rsid w:val="00973A5E"/>
    <w:rsid w:val="0097548C"/>
    <w:rsid w:val="00976B17"/>
    <w:rsid w:val="009771C7"/>
    <w:rsid w:val="00977A7C"/>
    <w:rsid w:val="0098042A"/>
    <w:rsid w:val="00982262"/>
    <w:rsid w:val="009911AA"/>
    <w:rsid w:val="0099176F"/>
    <w:rsid w:val="00994BB7"/>
    <w:rsid w:val="009A0953"/>
    <w:rsid w:val="009A14CC"/>
    <w:rsid w:val="009A158F"/>
    <w:rsid w:val="009A6E2A"/>
    <w:rsid w:val="009A6F40"/>
    <w:rsid w:val="009A7D1C"/>
    <w:rsid w:val="009B1238"/>
    <w:rsid w:val="009B30ED"/>
    <w:rsid w:val="009B3B28"/>
    <w:rsid w:val="009B6D64"/>
    <w:rsid w:val="009B6F8D"/>
    <w:rsid w:val="009B7F21"/>
    <w:rsid w:val="009C0181"/>
    <w:rsid w:val="009C4BFD"/>
    <w:rsid w:val="009C6193"/>
    <w:rsid w:val="009C6A38"/>
    <w:rsid w:val="009D41FB"/>
    <w:rsid w:val="009D77FE"/>
    <w:rsid w:val="009E023A"/>
    <w:rsid w:val="009E25DB"/>
    <w:rsid w:val="009E50DE"/>
    <w:rsid w:val="009E69C2"/>
    <w:rsid w:val="009F09FF"/>
    <w:rsid w:val="009F0AB7"/>
    <w:rsid w:val="00A00B10"/>
    <w:rsid w:val="00A03A56"/>
    <w:rsid w:val="00A03A88"/>
    <w:rsid w:val="00A0418B"/>
    <w:rsid w:val="00A06001"/>
    <w:rsid w:val="00A13779"/>
    <w:rsid w:val="00A1450D"/>
    <w:rsid w:val="00A16AFD"/>
    <w:rsid w:val="00A2252A"/>
    <w:rsid w:val="00A24CAD"/>
    <w:rsid w:val="00A26287"/>
    <w:rsid w:val="00A26E5C"/>
    <w:rsid w:val="00A272B4"/>
    <w:rsid w:val="00A306C2"/>
    <w:rsid w:val="00A33E28"/>
    <w:rsid w:val="00A34426"/>
    <w:rsid w:val="00A355F7"/>
    <w:rsid w:val="00A37140"/>
    <w:rsid w:val="00A42CB0"/>
    <w:rsid w:val="00A4384F"/>
    <w:rsid w:val="00A43F00"/>
    <w:rsid w:val="00A47B49"/>
    <w:rsid w:val="00A50F3E"/>
    <w:rsid w:val="00A51801"/>
    <w:rsid w:val="00A53DC4"/>
    <w:rsid w:val="00A62B0B"/>
    <w:rsid w:val="00A7231C"/>
    <w:rsid w:val="00A82A08"/>
    <w:rsid w:val="00A8346A"/>
    <w:rsid w:val="00A8440C"/>
    <w:rsid w:val="00A84B85"/>
    <w:rsid w:val="00A91300"/>
    <w:rsid w:val="00A923F6"/>
    <w:rsid w:val="00A92711"/>
    <w:rsid w:val="00A95446"/>
    <w:rsid w:val="00AA03C9"/>
    <w:rsid w:val="00AA0B7B"/>
    <w:rsid w:val="00AA1804"/>
    <w:rsid w:val="00AA3DD6"/>
    <w:rsid w:val="00AA4ADB"/>
    <w:rsid w:val="00AA5313"/>
    <w:rsid w:val="00AA56B7"/>
    <w:rsid w:val="00AB31C2"/>
    <w:rsid w:val="00AB34FD"/>
    <w:rsid w:val="00AB472E"/>
    <w:rsid w:val="00AB4746"/>
    <w:rsid w:val="00AC28A7"/>
    <w:rsid w:val="00AC6C17"/>
    <w:rsid w:val="00AC7B9A"/>
    <w:rsid w:val="00AD4124"/>
    <w:rsid w:val="00AD6EEC"/>
    <w:rsid w:val="00AE0745"/>
    <w:rsid w:val="00AE44DC"/>
    <w:rsid w:val="00AE4B14"/>
    <w:rsid w:val="00AE4EF7"/>
    <w:rsid w:val="00AE66DF"/>
    <w:rsid w:val="00AE788D"/>
    <w:rsid w:val="00AF1964"/>
    <w:rsid w:val="00AF549E"/>
    <w:rsid w:val="00B04033"/>
    <w:rsid w:val="00B04178"/>
    <w:rsid w:val="00B05495"/>
    <w:rsid w:val="00B056EA"/>
    <w:rsid w:val="00B0701D"/>
    <w:rsid w:val="00B07399"/>
    <w:rsid w:val="00B10E59"/>
    <w:rsid w:val="00B13167"/>
    <w:rsid w:val="00B207E3"/>
    <w:rsid w:val="00B30175"/>
    <w:rsid w:val="00B30859"/>
    <w:rsid w:val="00B3223D"/>
    <w:rsid w:val="00B41B14"/>
    <w:rsid w:val="00B4470E"/>
    <w:rsid w:val="00B45A40"/>
    <w:rsid w:val="00B46010"/>
    <w:rsid w:val="00B510A8"/>
    <w:rsid w:val="00B52DEC"/>
    <w:rsid w:val="00B52EC2"/>
    <w:rsid w:val="00B53FEA"/>
    <w:rsid w:val="00B62817"/>
    <w:rsid w:val="00B6645C"/>
    <w:rsid w:val="00B7223C"/>
    <w:rsid w:val="00B72D8D"/>
    <w:rsid w:val="00B73875"/>
    <w:rsid w:val="00B74F13"/>
    <w:rsid w:val="00B75150"/>
    <w:rsid w:val="00B751C5"/>
    <w:rsid w:val="00B81311"/>
    <w:rsid w:val="00B864CF"/>
    <w:rsid w:val="00B90E36"/>
    <w:rsid w:val="00B933B2"/>
    <w:rsid w:val="00B9681E"/>
    <w:rsid w:val="00B970BD"/>
    <w:rsid w:val="00BA3B77"/>
    <w:rsid w:val="00BA4FD2"/>
    <w:rsid w:val="00BA5C3C"/>
    <w:rsid w:val="00BA78E0"/>
    <w:rsid w:val="00BB002D"/>
    <w:rsid w:val="00BB1D58"/>
    <w:rsid w:val="00BB4203"/>
    <w:rsid w:val="00BB542D"/>
    <w:rsid w:val="00BB6E2C"/>
    <w:rsid w:val="00BC0490"/>
    <w:rsid w:val="00BC0D8D"/>
    <w:rsid w:val="00BC3EF8"/>
    <w:rsid w:val="00BC4602"/>
    <w:rsid w:val="00BC4B12"/>
    <w:rsid w:val="00BC573D"/>
    <w:rsid w:val="00BD0CD3"/>
    <w:rsid w:val="00BD2083"/>
    <w:rsid w:val="00BD380F"/>
    <w:rsid w:val="00BD3BFF"/>
    <w:rsid w:val="00BD6853"/>
    <w:rsid w:val="00BD6AED"/>
    <w:rsid w:val="00BD6BCA"/>
    <w:rsid w:val="00BD78E3"/>
    <w:rsid w:val="00BD7FB0"/>
    <w:rsid w:val="00BE1B0E"/>
    <w:rsid w:val="00BE1F7D"/>
    <w:rsid w:val="00BE24D6"/>
    <w:rsid w:val="00BE4568"/>
    <w:rsid w:val="00BE5E59"/>
    <w:rsid w:val="00BF2B19"/>
    <w:rsid w:val="00BF3FEE"/>
    <w:rsid w:val="00BF5C9A"/>
    <w:rsid w:val="00BF62ED"/>
    <w:rsid w:val="00C05428"/>
    <w:rsid w:val="00C067C8"/>
    <w:rsid w:val="00C11600"/>
    <w:rsid w:val="00C13FD0"/>
    <w:rsid w:val="00C165F8"/>
    <w:rsid w:val="00C203B8"/>
    <w:rsid w:val="00C23E83"/>
    <w:rsid w:val="00C241A3"/>
    <w:rsid w:val="00C2561A"/>
    <w:rsid w:val="00C25BFD"/>
    <w:rsid w:val="00C27CCA"/>
    <w:rsid w:val="00C27FB8"/>
    <w:rsid w:val="00C350F4"/>
    <w:rsid w:val="00C351BC"/>
    <w:rsid w:val="00C43A78"/>
    <w:rsid w:val="00C51D72"/>
    <w:rsid w:val="00C53481"/>
    <w:rsid w:val="00C61981"/>
    <w:rsid w:val="00C640D3"/>
    <w:rsid w:val="00C6477B"/>
    <w:rsid w:val="00C64A3F"/>
    <w:rsid w:val="00C70132"/>
    <w:rsid w:val="00C75641"/>
    <w:rsid w:val="00C77AAD"/>
    <w:rsid w:val="00C77F7A"/>
    <w:rsid w:val="00C82934"/>
    <w:rsid w:val="00C8483D"/>
    <w:rsid w:val="00C86C56"/>
    <w:rsid w:val="00C910AE"/>
    <w:rsid w:val="00C91EF7"/>
    <w:rsid w:val="00C9262E"/>
    <w:rsid w:val="00C92B2C"/>
    <w:rsid w:val="00C93D07"/>
    <w:rsid w:val="00C942AB"/>
    <w:rsid w:val="00C944C8"/>
    <w:rsid w:val="00C94B06"/>
    <w:rsid w:val="00C96B7C"/>
    <w:rsid w:val="00CA5038"/>
    <w:rsid w:val="00CA5587"/>
    <w:rsid w:val="00CA6541"/>
    <w:rsid w:val="00CB7EBD"/>
    <w:rsid w:val="00CC1CED"/>
    <w:rsid w:val="00CC70FE"/>
    <w:rsid w:val="00CD2334"/>
    <w:rsid w:val="00CD4B1F"/>
    <w:rsid w:val="00CE24B6"/>
    <w:rsid w:val="00CE68AA"/>
    <w:rsid w:val="00CE790C"/>
    <w:rsid w:val="00CF0E64"/>
    <w:rsid w:val="00CF3C51"/>
    <w:rsid w:val="00D0037C"/>
    <w:rsid w:val="00D02E85"/>
    <w:rsid w:val="00D10F51"/>
    <w:rsid w:val="00D120CB"/>
    <w:rsid w:val="00D1443A"/>
    <w:rsid w:val="00D164AD"/>
    <w:rsid w:val="00D25F6F"/>
    <w:rsid w:val="00D267B0"/>
    <w:rsid w:val="00D32127"/>
    <w:rsid w:val="00D32B8B"/>
    <w:rsid w:val="00D412B2"/>
    <w:rsid w:val="00D42F56"/>
    <w:rsid w:val="00D4319E"/>
    <w:rsid w:val="00D44ADB"/>
    <w:rsid w:val="00D51D5E"/>
    <w:rsid w:val="00D5232C"/>
    <w:rsid w:val="00D54A79"/>
    <w:rsid w:val="00D601BF"/>
    <w:rsid w:val="00D611EE"/>
    <w:rsid w:val="00D61C3D"/>
    <w:rsid w:val="00D6259E"/>
    <w:rsid w:val="00D625D8"/>
    <w:rsid w:val="00D641A1"/>
    <w:rsid w:val="00D67157"/>
    <w:rsid w:val="00D713E4"/>
    <w:rsid w:val="00D716D2"/>
    <w:rsid w:val="00D769BA"/>
    <w:rsid w:val="00D77663"/>
    <w:rsid w:val="00D82ED1"/>
    <w:rsid w:val="00D83B48"/>
    <w:rsid w:val="00D83B79"/>
    <w:rsid w:val="00D85A1A"/>
    <w:rsid w:val="00D90DFA"/>
    <w:rsid w:val="00D91ACC"/>
    <w:rsid w:val="00D956C3"/>
    <w:rsid w:val="00D9606A"/>
    <w:rsid w:val="00DB5F6F"/>
    <w:rsid w:val="00DB68FB"/>
    <w:rsid w:val="00DB691D"/>
    <w:rsid w:val="00DB7C5A"/>
    <w:rsid w:val="00DC1305"/>
    <w:rsid w:val="00DC4C72"/>
    <w:rsid w:val="00DC52C8"/>
    <w:rsid w:val="00DC619A"/>
    <w:rsid w:val="00DC67E6"/>
    <w:rsid w:val="00DC6B60"/>
    <w:rsid w:val="00DD3251"/>
    <w:rsid w:val="00DD3AAF"/>
    <w:rsid w:val="00DD68E3"/>
    <w:rsid w:val="00DD6AFB"/>
    <w:rsid w:val="00DD7BC3"/>
    <w:rsid w:val="00DE2117"/>
    <w:rsid w:val="00DE501F"/>
    <w:rsid w:val="00DE75D0"/>
    <w:rsid w:val="00DF33CF"/>
    <w:rsid w:val="00DF3EF7"/>
    <w:rsid w:val="00DF643F"/>
    <w:rsid w:val="00DF6A24"/>
    <w:rsid w:val="00E02FCE"/>
    <w:rsid w:val="00E06DF0"/>
    <w:rsid w:val="00E113E2"/>
    <w:rsid w:val="00E13265"/>
    <w:rsid w:val="00E234E7"/>
    <w:rsid w:val="00E23E3E"/>
    <w:rsid w:val="00E2422B"/>
    <w:rsid w:val="00E30146"/>
    <w:rsid w:val="00E32271"/>
    <w:rsid w:val="00E33B2D"/>
    <w:rsid w:val="00E33D1A"/>
    <w:rsid w:val="00E345B9"/>
    <w:rsid w:val="00E350AF"/>
    <w:rsid w:val="00E4071B"/>
    <w:rsid w:val="00E40B48"/>
    <w:rsid w:val="00E40C84"/>
    <w:rsid w:val="00E458D0"/>
    <w:rsid w:val="00E50C88"/>
    <w:rsid w:val="00E51C2C"/>
    <w:rsid w:val="00E52A2C"/>
    <w:rsid w:val="00E6175B"/>
    <w:rsid w:val="00E64309"/>
    <w:rsid w:val="00E646A8"/>
    <w:rsid w:val="00E6788A"/>
    <w:rsid w:val="00E67EE8"/>
    <w:rsid w:val="00E73632"/>
    <w:rsid w:val="00E76633"/>
    <w:rsid w:val="00E8404A"/>
    <w:rsid w:val="00E842DC"/>
    <w:rsid w:val="00E87CEF"/>
    <w:rsid w:val="00E92619"/>
    <w:rsid w:val="00EA0018"/>
    <w:rsid w:val="00EA0FC3"/>
    <w:rsid w:val="00EA2359"/>
    <w:rsid w:val="00EA3C61"/>
    <w:rsid w:val="00EA4879"/>
    <w:rsid w:val="00EB05CC"/>
    <w:rsid w:val="00EB52C3"/>
    <w:rsid w:val="00EC070B"/>
    <w:rsid w:val="00EC1A09"/>
    <w:rsid w:val="00EC1BA2"/>
    <w:rsid w:val="00EC3911"/>
    <w:rsid w:val="00EC63B2"/>
    <w:rsid w:val="00ED0193"/>
    <w:rsid w:val="00ED0B72"/>
    <w:rsid w:val="00ED2145"/>
    <w:rsid w:val="00EE153B"/>
    <w:rsid w:val="00EE2072"/>
    <w:rsid w:val="00EE37E1"/>
    <w:rsid w:val="00EE39B7"/>
    <w:rsid w:val="00EE438D"/>
    <w:rsid w:val="00EF1421"/>
    <w:rsid w:val="00EF1F9B"/>
    <w:rsid w:val="00EF3A87"/>
    <w:rsid w:val="00EF4135"/>
    <w:rsid w:val="00EF64EC"/>
    <w:rsid w:val="00EF6D19"/>
    <w:rsid w:val="00EF7A64"/>
    <w:rsid w:val="00EF7BC6"/>
    <w:rsid w:val="00EF7F62"/>
    <w:rsid w:val="00F00579"/>
    <w:rsid w:val="00F05046"/>
    <w:rsid w:val="00F05B5A"/>
    <w:rsid w:val="00F0736A"/>
    <w:rsid w:val="00F1001C"/>
    <w:rsid w:val="00F168DC"/>
    <w:rsid w:val="00F169E2"/>
    <w:rsid w:val="00F21FA4"/>
    <w:rsid w:val="00F25D08"/>
    <w:rsid w:val="00F26DA0"/>
    <w:rsid w:val="00F27355"/>
    <w:rsid w:val="00F27D78"/>
    <w:rsid w:val="00F303DC"/>
    <w:rsid w:val="00F323EE"/>
    <w:rsid w:val="00F33377"/>
    <w:rsid w:val="00F4523F"/>
    <w:rsid w:val="00F45421"/>
    <w:rsid w:val="00F46648"/>
    <w:rsid w:val="00F5177A"/>
    <w:rsid w:val="00F51BC4"/>
    <w:rsid w:val="00F52265"/>
    <w:rsid w:val="00F5793D"/>
    <w:rsid w:val="00F6425C"/>
    <w:rsid w:val="00F66013"/>
    <w:rsid w:val="00F664C7"/>
    <w:rsid w:val="00F66571"/>
    <w:rsid w:val="00F701C5"/>
    <w:rsid w:val="00F71209"/>
    <w:rsid w:val="00F74945"/>
    <w:rsid w:val="00F803C3"/>
    <w:rsid w:val="00F8737C"/>
    <w:rsid w:val="00F90189"/>
    <w:rsid w:val="00F90A79"/>
    <w:rsid w:val="00F92C42"/>
    <w:rsid w:val="00FA1DF6"/>
    <w:rsid w:val="00FA577A"/>
    <w:rsid w:val="00FA7A71"/>
    <w:rsid w:val="00FB0390"/>
    <w:rsid w:val="00FB22EB"/>
    <w:rsid w:val="00FB2647"/>
    <w:rsid w:val="00FB34C2"/>
    <w:rsid w:val="00FB34F4"/>
    <w:rsid w:val="00FB3944"/>
    <w:rsid w:val="00FB5C76"/>
    <w:rsid w:val="00FB6187"/>
    <w:rsid w:val="00FB7B5D"/>
    <w:rsid w:val="00FC08B6"/>
    <w:rsid w:val="00FC2DC3"/>
    <w:rsid w:val="00FC4053"/>
    <w:rsid w:val="00FC62F7"/>
    <w:rsid w:val="00FC6924"/>
    <w:rsid w:val="00FD2433"/>
    <w:rsid w:val="00FD7580"/>
    <w:rsid w:val="00FE51B5"/>
    <w:rsid w:val="00FE73DE"/>
    <w:rsid w:val="00FF09C4"/>
    <w:rsid w:val="00FF3659"/>
    <w:rsid w:val="00FF4FB3"/>
    <w:rsid w:val="00FF51E0"/>
    <w:rsid w:val="00FF5707"/>
    <w:rsid w:val="00FF69CD"/>
    <w:rsid w:val="011FDA20"/>
    <w:rsid w:val="0261611B"/>
    <w:rsid w:val="0325B8FA"/>
    <w:rsid w:val="0363822E"/>
    <w:rsid w:val="03AE72F1"/>
    <w:rsid w:val="03D53A26"/>
    <w:rsid w:val="066D95A2"/>
    <w:rsid w:val="07E0B73D"/>
    <w:rsid w:val="080D0BE1"/>
    <w:rsid w:val="09B8659A"/>
    <w:rsid w:val="09FE4A5A"/>
    <w:rsid w:val="0A67096E"/>
    <w:rsid w:val="0A910988"/>
    <w:rsid w:val="0B18420F"/>
    <w:rsid w:val="0B24F924"/>
    <w:rsid w:val="0B6AF651"/>
    <w:rsid w:val="0BEAAB01"/>
    <w:rsid w:val="0CD9E666"/>
    <w:rsid w:val="10DE44D9"/>
    <w:rsid w:val="11BDE0ED"/>
    <w:rsid w:val="12D5D31E"/>
    <w:rsid w:val="1749B7F4"/>
    <w:rsid w:val="17CBC74A"/>
    <w:rsid w:val="1918BE83"/>
    <w:rsid w:val="19969986"/>
    <w:rsid w:val="1C5E7F10"/>
    <w:rsid w:val="1E87B6E8"/>
    <w:rsid w:val="2072AABF"/>
    <w:rsid w:val="22067B48"/>
    <w:rsid w:val="26369663"/>
    <w:rsid w:val="26DF764C"/>
    <w:rsid w:val="27DECC6C"/>
    <w:rsid w:val="288A98CF"/>
    <w:rsid w:val="2A3BC400"/>
    <w:rsid w:val="2A77D27F"/>
    <w:rsid w:val="2E569874"/>
    <w:rsid w:val="2FDA8F42"/>
    <w:rsid w:val="3144E77F"/>
    <w:rsid w:val="3210CF82"/>
    <w:rsid w:val="3282F289"/>
    <w:rsid w:val="32CC2EAB"/>
    <w:rsid w:val="32DF494C"/>
    <w:rsid w:val="33953FB4"/>
    <w:rsid w:val="3488024A"/>
    <w:rsid w:val="34CA2410"/>
    <w:rsid w:val="35B066BA"/>
    <w:rsid w:val="362B732B"/>
    <w:rsid w:val="3753A0AC"/>
    <w:rsid w:val="378F5C20"/>
    <w:rsid w:val="37C78D4C"/>
    <w:rsid w:val="393F7953"/>
    <w:rsid w:val="39E93C35"/>
    <w:rsid w:val="3ACF7F5B"/>
    <w:rsid w:val="3BE57A8D"/>
    <w:rsid w:val="3D9BB4FD"/>
    <w:rsid w:val="3DB796CC"/>
    <w:rsid w:val="3DCC90FD"/>
    <w:rsid w:val="3E230249"/>
    <w:rsid w:val="3F87EBD3"/>
    <w:rsid w:val="3FBAE9CF"/>
    <w:rsid w:val="402C1E7B"/>
    <w:rsid w:val="4305E231"/>
    <w:rsid w:val="482EA57C"/>
    <w:rsid w:val="4ABCC5CD"/>
    <w:rsid w:val="4CF09F43"/>
    <w:rsid w:val="4E22BAC1"/>
    <w:rsid w:val="4E386F21"/>
    <w:rsid w:val="4FE5E5C2"/>
    <w:rsid w:val="535F38B6"/>
    <w:rsid w:val="54A5A13B"/>
    <w:rsid w:val="56EB32F1"/>
    <w:rsid w:val="5A35833B"/>
    <w:rsid w:val="5A7B0C77"/>
    <w:rsid w:val="5CC2BEB3"/>
    <w:rsid w:val="5CFB7527"/>
    <w:rsid w:val="5D3AB81A"/>
    <w:rsid w:val="5E11891F"/>
    <w:rsid w:val="5FDC44EF"/>
    <w:rsid w:val="6040F968"/>
    <w:rsid w:val="60766EEE"/>
    <w:rsid w:val="618E9161"/>
    <w:rsid w:val="623B84FB"/>
    <w:rsid w:val="62B8456D"/>
    <w:rsid w:val="66363AAB"/>
    <w:rsid w:val="6957CA5F"/>
    <w:rsid w:val="69EFEB24"/>
    <w:rsid w:val="6A561F97"/>
    <w:rsid w:val="6B68D1E1"/>
    <w:rsid w:val="6F8BD8FD"/>
    <w:rsid w:val="7648D4CA"/>
    <w:rsid w:val="76B2A09C"/>
    <w:rsid w:val="78B946C7"/>
    <w:rsid w:val="7B440492"/>
    <w:rsid w:val="7D33503F"/>
    <w:rsid w:val="7F1435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E55F7"/>
  <w15:docId w15:val="{9896C8A2-5BD9-49DB-86B7-4B038299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C1B9B"/>
    <w:pPr>
      <w:spacing w:before="120" w:after="120"/>
      <w:contextualSpacing/>
    </w:pPr>
    <w:rPr>
      <w:rFonts w:ascii="Arial" w:hAnsi="Arial"/>
    </w:rPr>
  </w:style>
  <w:style w:type="paragraph" w:styleId="Nadpis1">
    <w:name w:val="heading 1"/>
    <w:basedOn w:val="Odstavecseseznamem"/>
    <w:next w:val="Normln"/>
    <w:link w:val="Nadpis1Char"/>
    <w:uiPriority w:val="9"/>
    <w:qFormat/>
    <w:rsid w:val="00D120CB"/>
    <w:pPr>
      <w:ind w:left="0"/>
      <w:jc w:val="center"/>
      <w:outlineLvl w:val="0"/>
    </w:pPr>
    <w:rPr>
      <w:rFonts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eastAsia="Times New Roman"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line="280" w:lineRule="exact"/>
      <w:jc w:val="both"/>
    </w:pPr>
    <w:rPr>
      <w:rFonts w:eastAsia="Times New Roman"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D120CB"/>
    <w:pPr>
      <w:keepNext/>
      <w:numPr>
        <w:numId w:val="15"/>
      </w:numPr>
      <w:suppressAutoHyphens/>
      <w:jc w:val="center"/>
      <w:outlineLvl w:val="0"/>
    </w:pPr>
    <w:rPr>
      <w:rFonts w:eastAsia="Times New Roman" w:cs="Times New Roman"/>
      <w:b/>
      <w:szCs w:val="24"/>
      <w:u w:val="single"/>
    </w:rPr>
  </w:style>
  <w:style w:type="character" w:customStyle="1" w:styleId="l-L1Char">
    <w:name w:val="Čl. - L1 Char"/>
    <w:link w:val="l-L1"/>
    <w:rsid w:val="00D120CB"/>
    <w:rPr>
      <w:rFonts w:ascii="Arial" w:eastAsia="Times New Roman" w:hAnsi="Arial" w:cs="Times New Roman"/>
      <w:b/>
      <w:szCs w:val="24"/>
      <w:u w:val="single"/>
    </w:rPr>
  </w:style>
  <w:style w:type="paragraph" w:customStyle="1" w:styleId="l-L2">
    <w:name w:val="Čl - L2"/>
    <w:basedOn w:val="Normln"/>
    <w:link w:val="l-L2Char"/>
    <w:qFormat/>
    <w:rsid w:val="00651D8F"/>
    <w:pPr>
      <w:tabs>
        <w:tab w:val="num" w:pos="737"/>
      </w:tabs>
      <w:jc w:val="both"/>
    </w:pPr>
    <w:rPr>
      <w:rFonts w:eastAsia="Times New Roman" w:cs="Times New Roman"/>
      <w:szCs w:val="24"/>
      <w:lang w:eastAsia="cs-CZ"/>
    </w:rPr>
  </w:style>
  <w:style w:type="character" w:customStyle="1" w:styleId="l-L2Char">
    <w:name w:val="Čl - L2 Char"/>
    <w:link w:val="l-L2"/>
    <w:rsid w:val="00651D8F"/>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paragraph" w:styleId="Revize">
    <w:name w:val="Revision"/>
    <w:hidden/>
    <w:uiPriority w:val="99"/>
    <w:semiHidden/>
    <w:rsid w:val="00794870"/>
    <w:pPr>
      <w:spacing w:after="0" w:line="240" w:lineRule="auto"/>
    </w:pPr>
  </w:style>
  <w:style w:type="character" w:customStyle="1" w:styleId="Nadpis1Char">
    <w:name w:val="Nadpis 1 Char"/>
    <w:basedOn w:val="Standardnpsmoodstavce"/>
    <w:link w:val="Nadpis1"/>
    <w:uiPriority w:val="9"/>
    <w:rsid w:val="00D120CB"/>
    <w:rPr>
      <w:rFonts w:ascii="Arial" w:hAnsi="Arial" w:cs="Arial"/>
    </w:rPr>
  </w:style>
  <w:style w:type="paragraph" w:styleId="Nzev">
    <w:name w:val="Title"/>
    <w:basedOn w:val="Normln"/>
    <w:next w:val="Normln"/>
    <w:link w:val="NzevChar"/>
    <w:uiPriority w:val="10"/>
    <w:qFormat/>
    <w:rsid w:val="0098042A"/>
    <w:pPr>
      <w:jc w:val="center"/>
      <w:outlineLvl w:val="0"/>
    </w:pPr>
    <w:rPr>
      <w:rFonts w:eastAsiaTheme="majorEastAsia" w:cstheme="majorBidi"/>
      <w:b/>
      <w:kern w:val="28"/>
      <w:sz w:val="24"/>
      <w:szCs w:val="56"/>
    </w:rPr>
  </w:style>
  <w:style w:type="character" w:customStyle="1" w:styleId="NzevChar">
    <w:name w:val="Název Char"/>
    <w:basedOn w:val="Standardnpsmoodstavce"/>
    <w:link w:val="Nzev"/>
    <w:uiPriority w:val="10"/>
    <w:rsid w:val="0098042A"/>
    <w:rPr>
      <w:rFonts w:ascii="Arial" w:eastAsiaTheme="majorEastAsia" w:hAnsi="Arial" w:cstheme="majorBidi"/>
      <w:b/>
      <w:kern w:val="28"/>
      <w:sz w:val="24"/>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hyperlink" Target="http://www.unixml.cz"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8/08/relationships/commentsExtensible" Target="commentsExtensible.xml"/><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microsoft.com/office/2011/relationships/people" Target="people.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mments" Target="comments.xm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2.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5.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customXml/itemProps6.xml><?xml version="1.0" encoding="utf-8"?>
<ds:datastoreItem xmlns:ds="http://schemas.openxmlformats.org/officeDocument/2006/customXml" ds:itemID="{EE6A04E9-11BF-4C2D-A629-7EDA3CC544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9866</Words>
  <Characters>58212</Characters>
  <Application>Microsoft Office Word</Application>
  <DocSecurity>4</DocSecurity>
  <Lines>485</Lines>
  <Paragraphs>135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67943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cp:lastModifiedBy>Bílková Simona</cp:lastModifiedBy>
  <cp:revision>2</cp:revision>
  <cp:lastPrinted>2025-03-17T11:00:00Z</cp:lastPrinted>
  <dcterms:created xsi:type="dcterms:W3CDTF">2026-02-12T11:07:00Z</dcterms:created>
  <dcterms:modified xsi:type="dcterms:W3CDTF">2026-02-12T11:07:00Z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